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519007FF" w14:textId="77777777" w:rsidTr="003F1ECC">
        <w:trPr>
          <w:trHeight w:hRule="exact" w:val="2948"/>
        </w:trPr>
        <w:tc>
          <w:tcPr>
            <w:tcW w:w="11185" w:type="dxa"/>
            <w:shd w:val="clear" w:color="auto" w:fill="00AFAA"/>
            <w:vAlign w:val="center"/>
          </w:tcPr>
          <w:p w14:paraId="1EEEFDEC" w14:textId="77777777" w:rsidR="00974E99" w:rsidRPr="00093294" w:rsidRDefault="00974E99" w:rsidP="006F032D">
            <w:pPr>
              <w:pStyle w:val="Documenttype"/>
            </w:pPr>
            <w:r w:rsidRPr="00093294">
              <w:t xml:space="preserve">IALA </w:t>
            </w:r>
            <w:r w:rsidR="009A1FCD" w:rsidRPr="00093294">
              <w:t>Model Course</w:t>
            </w:r>
          </w:p>
        </w:tc>
      </w:tr>
    </w:tbl>
    <w:p w14:paraId="1D8FA37F" w14:textId="77777777" w:rsidR="008972C3" w:rsidRPr="00093294" w:rsidRDefault="008972C3" w:rsidP="003274DB"/>
    <w:p w14:paraId="2A7FFB28" w14:textId="77777777" w:rsidR="00D74AE1" w:rsidRPr="00093294" w:rsidRDefault="00D74AE1" w:rsidP="003274DB"/>
    <w:p w14:paraId="0AD2F3F8" w14:textId="77777777" w:rsidR="007B7FEC" w:rsidRPr="00093294" w:rsidRDefault="00DB0ABB" w:rsidP="007B7FEC">
      <w:pPr>
        <w:pStyle w:val="Documentnumber"/>
      </w:pPr>
      <w:r>
        <w:t>L</w:t>
      </w:r>
      <w:r w:rsidR="007C3E8B">
        <w:t>2.10.1 &amp; 2</w:t>
      </w:r>
    </w:p>
    <w:p w14:paraId="59E61AAD" w14:textId="77777777" w:rsidR="007B7FEC" w:rsidRPr="00093294" w:rsidRDefault="007B7FEC" w:rsidP="003274DB"/>
    <w:p w14:paraId="6B9A57C8"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1B2673F1" w14:textId="77777777" w:rsidR="00895671" w:rsidRDefault="00895671" w:rsidP="00895671"/>
    <w:p w14:paraId="2D3AA7C3" w14:textId="77777777" w:rsidR="00913B44" w:rsidRPr="00093294" w:rsidRDefault="00DB0ABB" w:rsidP="00380F03">
      <w:pPr>
        <w:pStyle w:val="Documentname"/>
      </w:pPr>
      <w:r>
        <w:t>Level 2</w:t>
      </w:r>
      <w:r w:rsidR="00380F03">
        <w:t xml:space="preserve"> - </w:t>
      </w:r>
      <w:r w:rsidR="0014008D" w:rsidRPr="0014008D">
        <w:t>Introduction to remote monitoring of A</w:t>
      </w:r>
      <w:r w:rsidR="0014008D" w:rsidRPr="0014008D">
        <w:rPr>
          <w:caps w:val="0"/>
        </w:rPr>
        <w:t>to</w:t>
      </w:r>
      <w:r w:rsidR="0014008D" w:rsidRPr="0014008D">
        <w:t>N</w:t>
      </w:r>
    </w:p>
    <w:p w14:paraId="3E42BB0F" w14:textId="77777777" w:rsidR="00913B44" w:rsidRPr="00093294" w:rsidRDefault="00913B44" w:rsidP="00D74AE1"/>
    <w:p w14:paraId="210EF269" w14:textId="77777777" w:rsidR="00913B44" w:rsidRPr="00093294" w:rsidRDefault="00913B44" w:rsidP="00D74AE1"/>
    <w:p w14:paraId="55767651" w14:textId="77777777" w:rsidR="00913B44" w:rsidRPr="00093294" w:rsidRDefault="00913B44" w:rsidP="00D74AE1"/>
    <w:p w14:paraId="3CA5E8E7" w14:textId="77777777" w:rsidR="00913B44" w:rsidRPr="00093294" w:rsidRDefault="00913B44" w:rsidP="00D74AE1"/>
    <w:p w14:paraId="43E4B9D6" w14:textId="77777777" w:rsidR="00913B44" w:rsidRPr="00093294" w:rsidRDefault="00913B44" w:rsidP="00D74AE1"/>
    <w:p w14:paraId="38BA315E" w14:textId="77777777" w:rsidR="00913B44" w:rsidRPr="00093294" w:rsidRDefault="00913B44" w:rsidP="00D74AE1"/>
    <w:p w14:paraId="5A04A8D5" w14:textId="77777777" w:rsidR="00913B44" w:rsidRPr="00093294" w:rsidRDefault="00913B44" w:rsidP="00D74AE1"/>
    <w:p w14:paraId="7FCDCA5E" w14:textId="77777777" w:rsidR="00913B44" w:rsidRPr="00093294" w:rsidRDefault="00913B44" w:rsidP="00D74AE1"/>
    <w:p w14:paraId="14D973EF" w14:textId="77777777" w:rsidR="00913B44" w:rsidRPr="00093294" w:rsidRDefault="00913B44" w:rsidP="00D74AE1"/>
    <w:p w14:paraId="75414DFF" w14:textId="77777777" w:rsidR="00913B44" w:rsidRPr="00093294" w:rsidRDefault="00913B44" w:rsidP="00D74AE1"/>
    <w:p w14:paraId="655A15FD" w14:textId="77777777" w:rsidR="00913B44" w:rsidRPr="00093294" w:rsidRDefault="00913B44" w:rsidP="00D74AE1"/>
    <w:p w14:paraId="4C0A698B" w14:textId="77777777" w:rsidR="00913B44" w:rsidRDefault="00913B44" w:rsidP="00D74AE1"/>
    <w:p w14:paraId="467FE325" w14:textId="77777777" w:rsidR="00895671" w:rsidRDefault="00895671" w:rsidP="00D74AE1"/>
    <w:p w14:paraId="3339E0A1" w14:textId="77777777" w:rsidR="00895671" w:rsidRDefault="00895671" w:rsidP="00D74AE1"/>
    <w:p w14:paraId="4E6B4054" w14:textId="77777777" w:rsidR="00895671" w:rsidRDefault="00895671" w:rsidP="00D74AE1"/>
    <w:p w14:paraId="038FA711" w14:textId="77777777" w:rsidR="00895671" w:rsidRPr="00093294" w:rsidRDefault="00895671" w:rsidP="00D74AE1"/>
    <w:p w14:paraId="3908F4C5" w14:textId="77777777" w:rsidR="00913B44" w:rsidRPr="00093294" w:rsidRDefault="00913B44" w:rsidP="00D74AE1"/>
    <w:p w14:paraId="27A2E8E2" w14:textId="77777777" w:rsidR="00913B44" w:rsidRPr="00093294" w:rsidRDefault="00913B44" w:rsidP="00D74AE1"/>
    <w:p w14:paraId="2FCCEC3C" w14:textId="77777777" w:rsidR="00913B44" w:rsidRPr="00093294" w:rsidRDefault="00913B44" w:rsidP="00D74AE1"/>
    <w:p w14:paraId="638F943C" w14:textId="77777777" w:rsidR="005C71FF" w:rsidRPr="00093294" w:rsidRDefault="005C71FF" w:rsidP="00D74AE1"/>
    <w:p w14:paraId="1636A4DB" w14:textId="77777777" w:rsidR="00883AE3" w:rsidRPr="00093294" w:rsidRDefault="00883AE3" w:rsidP="00D74AE1"/>
    <w:p w14:paraId="495F1DFB" w14:textId="77777777" w:rsidR="00913B44" w:rsidRPr="00093294" w:rsidRDefault="00913B44" w:rsidP="00913B44">
      <w:pPr>
        <w:pStyle w:val="Editionnumber"/>
      </w:pPr>
      <w:r w:rsidRPr="00093294">
        <w:t xml:space="preserve">Edition </w:t>
      </w:r>
      <w:r w:rsidR="00C67E3E" w:rsidRPr="00C67E3E">
        <w:t>1</w:t>
      </w:r>
      <w:r w:rsidRPr="00C67E3E">
        <w:t>.</w:t>
      </w:r>
      <w:r w:rsidR="00C67E3E">
        <w:t>0</w:t>
      </w:r>
    </w:p>
    <w:p w14:paraId="610DF767" w14:textId="77777777" w:rsidR="00913B44" w:rsidRPr="00093294" w:rsidRDefault="007C3E8B" w:rsidP="005C71FF">
      <w:pPr>
        <w:pStyle w:val="Documentdate"/>
      </w:pPr>
      <w:r>
        <w:lastRenderedPageBreak/>
        <w:t>December 2013</w:t>
      </w:r>
    </w:p>
    <w:p w14:paraId="6FD926B9"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78AF6E2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7BE3813C" w14:textId="77777777" w:rsidTr="005E4659">
        <w:tc>
          <w:tcPr>
            <w:tcW w:w="1908" w:type="dxa"/>
          </w:tcPr>
          <w:p w14:paraId="7D21E48C" w14:textId="77777777" w:rsidR="00914E26" w:rsidRPr="00093294" w:rsidRDefault="00914E26" w:rsidP="00ED030E">
            <w:pPr>
              <w:pStyle w:val="Tableheading"/>
              <w:rPr>
                <w:lang w:val="en-GB"/>
              </w:rPr>
            </w:pPr>
            <w:r w:rsidRPr="00093294">
              <w:rPr>
                <w:lang w:val="en-GB"/>
              </w:rPr>
              <w:t>Date</w:t>
            </w:r>
          </w:p>
        </w:tc>
        <w:tc>
          <w:tcPr>
            <w:tcW w:w="3576" w:type="dxa"/>
          </w:tcPr>
          <w:p w14:paraId="1849BDFB" w14:textId="77777777" w:rsidR="00914E26" w:rsidRPr="00093294" w:rsidRDefault="00914E26" w:rsidP="00ED030E">
            <w:pPr>
              <w:pStyle w:val="Tableheading"/>
              <w:rPr>
                <w:lang w:val="en-GB"/>
              </w:rPr>
            </w:pPr>
            <w:r w:rsidRPr="00093294">
              <w:rPr>
                <w:lang w:val="en-GB"/>
              </w:rPr>
              <w:t>Page / Section Revised</w:t>
            </w:r>
          </w:p>
        </w:tc>
        <w:tc>
          <w:tcPr>
            <w:tcW w:w="5001" w:type="dxa"/>
          </w:tcPr>
          <w:p w14:paraId="600A080B"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6EC6CA63" w14:textId="77777777" w:rsidTr="005E4659">
        <w:trPr>
          <w:trHeight w:val="851"/>
        </w:trPr>
        <w:tc>
          <w:tcPr>
            <w:tcW w:w="1908" w:type="dxa"/>
            <w:vAlign w:val="center"/>
          </w:tcPr>
          <w:p w14:paraId="61E1C292" w14:textId="77777777" w:rsidR="00380F03" w:rsidRPr="00093294" w:rsidRDefault="00380F03" w:rsidP="00914E26">
            <w:pPr>
              <w:pStyle w:val="Tabletext"/>
            </w:pPr>
          </w:p>
        </w:tc>
        <w:tc>
          <w:tcPr>
            <w:tcW w:w="3576" w:type="dxa"/>
            <w:vAlign w:val="center"/>
          </w:tcPr>
          <w:p w14:paraId="2CF24AE9" w14:textId="77777777" w:rsidR="00380F03" w:rsidRPr="00093294" w:rsidRDefault="00380F03" w:rsidP="00914E26">
            <w:pPr>
              <w:pStyle w:val="Tabletext"/>
            </w:pPr>
          </w:p>
        </w:tc>
        <w:tc>
          <w:tcPr>
            <w:tcW w:w="5001" w:type="dxa"/>
            <w:vAlign w:val="center"/>
          </w:tcPr>
          <w:p w14:paraId="66308763" w14:textId="77777777" w:rsidR="00380F03" w:rsidRPr="00093294" w:rsidRDefault="00380F03" w:rsidP="00914E26">
            <w:pPr>
              <w:pStyle w:val="Tabletext"/>
            </w:pPr>
          </w:p>
        </w:tc>
      </w:tr>
      <w:tr w:rsidR="00380F03" w:rsidRPr="00093294" w14:paraId="55B78369" w14:textId="77777777" w:rsidTr="005E4659">
        <w:trPr>
          <w:trHeight w:val="851"/>
        </w:trPr>
        <w:tc>
          <w:tcPr>
            <w:tcW w:w="1908" w:type="dxa"/>
            <w:vAlign w:val="center"/>
          </w:tcPr>
          <w:p w14:paraId="5B4F279B" w14:textId="77777777" w:rsidR="00380F03" w:rsidRPr="00093294" w:rsidRDefault="00380F03" w:rsidP="00914E26">
            <w:pPr>
              <w:pStyle w:val="Tabletext"/>
            </w:pPr>
          </w:p>
        </w:tc>
        <w:tc>
          <w:tcPr>
            <w:tcW w:w="3576" w:type="dxa"/>
            <w:vAlign w:val="center"/>
          </w:tcPr>
          <w:p w14:paraId="06AF5807" w14:textId="77777777" w:rsidR="00380F03" w:rsidRPr="00093294" w:rsidRDefault="00380F03" w:rsidP="00914E26">
            <w:pPr>
              <w:pStyle w:val="Tabletext"/>
            </w:pPr>
          </w:p>
        </w:tc>
        <w:tc>
          <w:tcPr>
            <w:tcW w:w="5001" w:type="dxa"/>
            <w:vAlign w:val="center"/>
          </w:tcPr>
          <w:p w14:paraId="0FD0BB8B" w14:textId="77777777" w:rsidR="00380F03" w:rsidRPr="00093294" w:rsidRDefault="00380F03" w:rsidP="00914E26">
            <w:pPr>
              <w:pStyle w:val="Tabletext"/>
            </w:pPr>
          </w:p>
        </w:tc>
      </w:tr>
      <w:tr w:rsidR="00380F03" w:rsidRPr="00093294" w14:paraId="6BE9261B" w14:textId="77777777" w:rsidTr="005E4659">
        <w:trPr>
          <w:trHeight w:val="851"/>
        </w:trPr>
        <w:tc>
          <w:tcPr>
            <w:tcW w:w="1908" w:type="dxa"/>
            <w:vAlign w:val="center"/>
          </w:tcPr>
          <w:p w14:paraId="7C392AA8" w14:textId="77777777" w:rsidR="00380F03" w:rsidRPr="00093294" w:rsidRDefault="00380F03" w:rsidP="00914E26">
            <w:pPr>
              <w:pStyle w:val="Tabletext"/>
            </w:pPr>
          </w:p>
        </w:tc>
        <w:tc>
          <w:tcPr>
            <w:tcW w:w="3576" w:type="dxa"/>
            <w:vAlign w:val="center"/>
          </w:tcPr>
          <w:p w14:paraId="3826753B" w14:textId="77777777" w:rsidR="00380F03" w:rsidRPr="00093294" w:rsidRDefault="00380F03" w:rsidP="00914E26">
            <w:pPr>
              <w:pStyle w:val="Tabletext"/>
            </w:pPr>
          </w:p>
        </w:tc>
        <w:tc>
          <w:tcPr>
            <w:tcW w:w="5001" w:type="dxa"/>
            <w:vAlign w:val="center"/>
          </w:tcPr>
          <w:p w14:paraId="366C1833" w14:textId="77777777" w:rsidR="00380F03" w:rsidRPr="00093294" w:rsidRDefault="00380F03" w:rsidP="00914E26">
            <w:pPr>
              <w:pStyle w:val="Tabletext"/>
            </w:pPr>
          </w:p>
        </w:tc>
      </w:tr>
      <w:tr w:rsidR="00380F03" w:rsidRPr="00093294" w14:paraId="29495E43" w14:textId="77777777" w:rsidTr="005E4659">
        <w:trPr>
          <w:trHeight w:val="851"/>
        </w:trPr>
        <w:tc>
          <w:tcPr>
            <w:tcW w:w="1908" w:type="dxa"/>
            <w:vAlign w:val="center"/>
          </w:tcPr>
          <w:p w14:paraId="6A67C1E2" w14:textId="77777777" w:rsidR="00380F03" w:rsidRPr="00093294" w:rsidRDefault="00380F03" w:rsidP="00914E26">
            <w:pPr>
              <w:pStyle w:val="Tabletext"/>
            </w:pPr>
          </w:p>
        </w:tc>
        <w:tc>
          <w:tcPr>
            <w:tcW w:w="3576" w:type="dxa"/>
            <w:vAlign w:val="center"/>
          </w:tcPr>
          <w:p w14:paraId="2985E07B" w14:textId="77777777" w:rsidR="00380F03" w:rsidRPr="00093294" w:rsidRDefault="00380F03" w:rsidP="00914E26">
            <w:pPr>
              <w:pStyle w:val="Tabletext"/>
            </w:pPr>
          </w:p>
        </w:tc>
        <w:tc>
          <w:tcPr>
            <w:tcW w:w="5001" w:type="dxa"/>
            <w:vAlign w:val="center"/>
          </w:tcPr>
          <w:p w14:paraId="10019F4F" w14:textId="77777777" w:rsidR="00380F03" w:rsidRPr="00093294" w:rsidRDefault="00380F03" w:rsidP="00914E26">
            <w:pPr>
              <w:pStyle w:val="Tabletext"/>
            </w:pPr>
          </w:p>
        </w:tc>
      </w:tr>
      <w:tr w:rsidR="00380F03" w:rsidRPr="00093294" w14:paraId="2E9C1B70" w14:textId="77777777" w:rsidTr="005E4659">
        <w:trPr>
          <w:trHeight w:val="851"/>
        </w:trPr>
        <w:tc>
          <w:tcPr>
            <w:tcW w:w="1908" w:type="dxa"/>
            <w:vAlign w:val="center"/>
          </w:tcPr>
          <w:p w14:paraId="7EB1EB88" w14:textId="77777777" w:rsidR="00380F03" w:rsidRPr="00093294" w:rsidRDefault="00380F03" w:rsidP="00914E26">
            <w:pPr>
              <w:pStyle w:val="Tabletext"/>
            </w:pPr>
          </w:p>
        </w:tc>
        <w:tc>
          <w:tcPr>
            <w:tcW w:w="3576" w:type="dxa"/>
            <w:vAlign w:val="center"/>
          </w:tcPr>
          <w:p w14:paraId="0AA5AD48" w14:textId="77777777" w:rsidR="00380F03" w:rsidRPr="00093294" w:rsidRDefault="00380F03" w:rsidP="00914E26">
            <w:pPr>
              <w:pStyle w:val="Tabletext"/>
            </w:pPr>
          </w:p>
        </w:tc>
        <w:tc>
          <w:tcPr>
            <w:tcW w:w="5001" w:type="dxa"/>
            <w:vAlign w:val="center"/>
          </w:tcPr>
          <w:p w14:paraId="10F553CA" w14:textId="77777777" w:rsidR="00380F03" w:rsidRPr="00093294" w:rsidRDefault="00380F03" w:rsidP="00914E26">
            <w:pPr>
              <w:pStyle w:val="Tabletext"/>
            </w:pPr>
          </w:p>
        </w:tc>
      </w:tr>
      <w:tr w:rsidR="00380F03" w:rsidRPr="00093294" w14:paraId="010A328A" w14:textId="77777777" w:rsidTr="005E4659">
        <w:trPr>
          <w:trHeight w:val="851"/>
        </w:trPr>
        <w:tc>
          <w:tcPr>
            <w:tcW w:w="1908" w:type="dxa"/>
            <w:vAlign w:val="center"/>
          </w:tcPr>
          <w:p w14:paraId="35D5743A" w14:textId="77777777" w:rsidR="00380F03" w:rsidRPr="00093294" w:rsidRDefault="00380F03" w:rsidP="00914E26">
            <w:pPr>
              <w:pStyle w:val="Tabletext"/>
            </w:pPr>
          </w:p>
        </w:tc>
        <w:tc>
          <w:tcPr>
            <w:tcW w:w="3576" w:type="dxa"/>
            <w:vAlign w:val="center"/>
          </w:tcPr>
          <w:p w14:paraId="58D8950F" w14:textId="77777777" w:rsidR="00380F03" w:rsidRPr="00093294" w:rsidRDefault="00380F03" w:rsidP="00914E26">
            <w:pPr>
              <w:pStyle w:val="Tabletext"/>
            </w:pPr>
          </w:p>
        </w:tc>
        <w:tc>
          <w:tcPr>
            <w:tcW w:w="5001" w:type="dxa"/>
            <w:vAlign w:val="center"/>
          </w:tcPr>
          <w:p w14:paraId="07DB3EF0" w14:textId="77777777" w:rsidR="00380F03" w:rsidRPr="00093294" w:rsidRDefault="00380F03" w:rsidP="00914E26">
            <w:pPr>
              <w:pStyle w:val="Tabletext"/>
            </w:pPr>
          </w:p>
        </w:tc>
      </w:tr>
    </w:tbl>
    <w:p w14:paraId="7F419831" w14:textId="77777777" w:rsidR="00914E26" w:rsidRPr="00093294" w:rsidRDefault="00914E26" w:rsidP="00D74AE1"/>
    <w:p w14:paraId="12789B9F"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37F6DF88" w14:textId="77777777" w:rsidR="0076167A" w:rsidRDefault="002A29D4">
      <w:pPr>
        <w:pStyle w:val="TOC1"/>
        <w:rPr>
          <w:rFonts w:eastAsiaTheme="minorEastAsia"/>
          <w:b w:val="0"/>
          <w:color w:val="auto"/>
          <w:sz w:val="24"/>
          <w:szCs w:val="24"/>
          <w:lang w:val="en-US"/>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76167A" w:rsidRPr="0073174D">
        <w:t>PART 1</w:t>
      </w:r>
      <w:r w:rsidR="0076167A">
        <w:t xml:space="preserve"> - </w:t>
      </w:r>
      <w:r w:rsidR="0076167A" w:rsidRPr="0073174D">
        <w:t>COURSE OVERVIEW</w:t>
      </w:r>
      <w:r w:rsidR="0076167A">
        <w:tab/>
      </w:r>
      <w:r w:rsidR="0076167A">
        <w:fldChar w:fldCharType="begin"/>
      </w:r>
      <w:r w:rsidR="0076167A">
        <w:instrText xml:space="preserve"> PAGEREF _Toc449334252 \h </w:instrText>
      </w:r>
      <w:r w:rsidR="0076167A">
        <w:fldChar w:fldCharType="separate"/>
      </w:r>
      <w:r w:rsidR="00CE5BF8">
        <w:t>6</w:t>
      </w:r>
      <w:r w:rsidR="0076167A">
        <w:fldChar w:fldCharType="end"/>
      </w:r>
    </w:p>
    <w:p w14:paraId="14EA23CC" w14:textId="77777777" w:rsidR="0076167A" w:rsidRDefault="0076167A">
      <w:pPr>
        <w:pStyle w:val="TOC1"/>
        <w:rPr>
          <w:rFonts w:eastAsiaTheme="minorEastAsia"/>
          <w:b w:val="0"/>
          <w:color w:val="auto"/>
          <w:sz w:val="24"/>
          <w:szCs w:val="24"/>
          <w:lang w:val="en-US"/>
        </w:rPr>
      </w:pPr>
      <w:r w:rsidRPr="0073174D">
        <w:t>1.</w:t>
      </w:r>
      <w:r>
        <w:rPr>
          <w:rFonts w:eastAsiaTheme="minorEastAsia"/>
          <w:b w:val="0"/>
          <w:color w:val="auto"/>
          <w:sz w:val="24"/>
          <w:szCs w:val="24"/>
          <w:lang w:val="en-US"/>
        </w:rPr>
        <w:tab/>
      </w:r>
      <w:r>
        <w:t>SCOPE</w:t>
      </w:r>
      <w:r>
        <w:tab/>
      </w:r>
      <w:r>
        <w:fldChar w:fldCharType="begin"/>
      </w:r>
      <w:r>
        <w:instrText xml:space="preserve"> PAGEREF _Toc449334253 \h </w:instrText>
      </w:r>
      <w:r>
        <w:fldChar w:fldCharType="separate"/>
      </w:r>
      <w:r w:rsidR="00CE5BF8">
        <w:t>6</w:t>
      </w:r>
      <w:r>
        <w:fldChar w:fldCharType="end"/>
      </w:r>
    </w:p>
    <w:p w14:paraId="756C1635" w14:textId="77777777" w:rsidR="0076167A" w:rsidRDefault="0076167A">
      <w:pPr>
        <w:pStyle w:val="TOC1"/>
        <w:rPr>
          <w:rFonts w:eastAsiaTheme="minorEastAsia"/>
          <w:b w:val="0"/>
          <w:color w:val="auto"/>
          <w:sz w:val="24"/>
          <w:szCs w:val="24"/>
          <w:lang w:val="en-US"/>
        </w:rPr>
      </w:pPr>
      <w:r w:rsidRPr="0073174D">
        <w:t>2.</w:t>
      </w:r>
      <w:r>
        <w:rPr>
          <w:rFonts w:eastAsiaTheme="minorEastAsia"/>
          <w:b w:val="0"/>
          <w:color w:val="auto"/>
          <w:sz w:val="24"/>
          <w:szCs w:val="24"/>
          <w:lang w:val="en-US"/>
        </w:rPr>
        <w:tab/>
      </w:r>
      <w:r w:rsidRPr="0073174D">
        <w:t>OBJECTIVE</w:t>
      </w:r>
      <w:r>
        <w:tab/>
      </w:r>
      <w:r>
        <w:fldChar w:fldCharType="begin"/>
      </w:r>
      <w:r>
        <w:instrText xml:space="preserve"> PAGEREF _Toc449334254 \h </w:instrText>
      </w:r>
      <w:r>
        <w:fldChar w:fldCharType="separate"/>
      </w:r>
      <w:r w:rsidR="00CE5BF8">
        <w:t>6</w:t>
      </w:r>
      <w:r>
        <w:fldChar w:fldCharType="end"/>
      </w:r>
    </w:p>
    <w:p w14:paraId="4E9CEBEF" w14:textId="77777777" w:rsidR="0076167A" w:rsidRDefault="0076167A">
      <w:pPr>
        <w:pStyle w:val="TOC1"/>
        <w:rPr>
          <w:rFonts w:eastAsiaTheme="minorEastAsia"/>
          <w:b w:val="0"/>
          <w:color w:val="auto"/>
          <w:sz w:val="24"/>
          <w:szCs w:val="24"/>
          <w:lang w:val="en-US"/>
        </w:rPr>
      </w:pPr>
      <w:r w:rsidRPr="0073174D">
        <w:t>3.</w:t>
      </w:r>
      <w:r>
        <w:rPr>
          <w:rFonts w:eastAsiaTheme="minorEastAsia"/>
          <w:b w:val="0"/>
          <w:color w:val="auto"/>
          <w:sz w:val="24"/>
          <w:szCs w:val="24"/>
          <w:lang w:val="en-US"/>
        </w:rPr>
        <w:tab/>
      </w:r>
      <w:r>
        <w:t>COURSE OUTLINE</w:t>
      </w:r>
      <w:r>
        <w:tab/>
      </w:r>
      <w:r>
        <w:fldChar w:fldCharType="begin"/>
      </w:r>
      <w:r>
        <w:instrText xml:space="preserve"> PAGEREF _Toc449334255 \h </w:instrText>
      </w:r>
      <w:r>
        <w:fldChar w:fldCharType="separate"/>
      </w:r>
      <w:r w:rsidR="00CE5BF8">
        <w:t>6</w:t>
      </w:r>
      <w:r>
        <w:fldChar w:fldCharType="end"/>
      </w:r>
    </w:p>
    <w:p w14:paraId="75141340" w14:textId="77777777" w:rsidR="0076167A" w:rsidRDefault="0076167A">
      <w:pPr>
        <w:pStyle w:val="TOC1"/>
        <w:rPr>
          <w:rFonts w:eastAsiaTheme="minorEastAsia"/>
          <w:b w:val="0"/>
          <w:color w:val="auto"/>
          <w:sz w:val="24"/>
          <w:szCs w:val="24"/>
          <w:lang w:val="en-US"/>
        </w:rPr>
      </w:pPr>
      <w:r w:rsidRPr="0073174D">
        <w:t>4.</w:t>
      </w:r>
      <w:r>
        <w:rPr>
          <w:rFonts w:eastAsiaTheme="minorEastAsia"/>
          <w:b w:val="0"/>
          <w:color w:val="auto"/>
          <w:sz w:val="24"/>
          <w:szCs w:val="24"/>
          <w:lang w:val="en-US"/>
        </w:rPr>
        <w:tab/>
      </w:r>
      <w:r>
        <w:t>TEACHING MODULES</w:t>
      </w:r>
      <w:r>
        <w:tab/>
      </w:r>
      <w:r>
        <w:fldChar w:fldCharType="begin"/>
      </w:r>
      <w:r>
        <w:instrText xml:space="preserve"> PAGEREF _Toc449334256 \h </w:instrText>
      </w:r>
      <w:r>
        <w:fldChar w:fldCharType="separate"/>
      </w:r>
      <w:r w:rsidR="00CE5BF8">
        <w:t>6</w:t>
      </w:r>
      <w:r>
        <w:fldChar w:fldCharType="end"/>
      </w:r>
    </w:p>
    <w:p w14:paraId="1E337FE1" w14:textId="77777777" w:rsidR="0076167A" w:rsidRDefault="0076167A">
      <w:pPr>
        <w:pStyle w:val="TOC1"/>
        <w:rPr>
          <w:rFonts w:eastAsiaTheme="minorEastAsia"/>
          <w:b w:val="0"/>
          <w:color w:val="auto"/>
          <w:sz w:val="24"/>
          <w:szCs w:val="24"/>
          <w:lang w:val="en-US"/>
        </w:rPr>
      </w:pPr>
      <w:r w:rsidRPr="0073174D">
        <w:t>5.</w:t>
      </w:r>
      <w:r>
        <w:rPr>
          <w:rFonts w:eastAsiaTheme="minorEastAsia"/>
          <w:b w:val="0"/>
          <w:color w:val="auto"/>
          <w:sz w:val="24"/>
          <w:szCs w:val="24"/>
          <w:lang w:val="en-US"/>
        </w:rPr>
        <w:tab/>
      </w:r>
      <w:r>
        <w:t>SPECIFIC COURSE RELATED TEACHING AIDS</w:t>
      </w:r>
      <w:r>
        <w:tab/>
      </w:r>
      <w:r>
        <w:fldChar w:fldCharType="begin"/>
      </w:r>
      <w:r>
        <w:instrText xml:space="preserve"> PAGEREF _Toc449334257 \h </w:instrText>
      </w:r>
      <w:r>
        <w:fldChar w:fldCharType="separate"/>
      </w:r>
      <w:r w:rsidR="00CE5BF8">
        <w:t>6</w:t>
      </w:r>
      <w:r>
        <w:fldChar w:fldCharType="end"/>
      </w:r>
    </w:p>
    <w:p w14:paraId="38BD9782" w14:textId="77777777" w:rsidR="0076167A" w:rsidRDefault="0076167A">
      <w:pPr>
        <w:pStyle w:val="TOC1"/>
        <w:rPr>
          <w:rFonts w:eastAsiaTheme="minorEastAsia"/>
          <w:b w:val="0"/>
          <w:color w:val="auto"/>
          <w:sz w:val="24"/>
          <w:szCs w:val="24"/>
          <w:lang w:val="en-US"/>
        </w:rPr>
      </w:pPr>
      <w:r w:rsidRPr="0073174D">
        <w:t>6.</w:t>
      </w:r>
      <w:r>
        <w:rPr>
          <w:rFonts w:eastAsiaTheme="minorEastAsia"/>
          <w:b w:val="0"/>
          <w:color w:val="auto"/>
          <w:sz w:val="24"/>
          <w:szCs w:val="24"/>
          <w:lang w:val="en-US"/>
        </w:rPr>
        <w:tab/>
      </w:r>
      <w:r>
        <w:t>ACRONYMS</w:t>
      </w:r>
      <w:r>
        <w:tab/>
      </w:r>
      <w:r>
        <w:fldChar w:fldCharType="begin"/>
      </w:r>
      <w:r>
        <w:instrText xml:space="preserve"> PAGEREF _Toc449334258 \h </w:instrText>
      </w:r>
      <w:r>
        <w:fldChar w:fldCharType="separate"/>
      </w:r>
      <w:r w:rsidR="00CE5BF8">
        <w:t>6</w:t>
      </w:r>
      <w:r>
        <w:fldChar w:fldCharType="end"/>
      </w:r>
    </w:p>
    <w:p w14:paraId="5C6A159D" w14:textId="77777777" w:rsidR="0076167A" w:rsidRDefault="0076167A">
      <w:pPr>
        <w:pStyle w:val="TOC1"/>
        <w:rPr>
          <w:rFonts w:eastAsiaTheme="minorEastAsia"/>
          <w:b w:val="0"/>
          <w:color w:val="auto"/>
          <w:sz w:val="24"/>
          <w:szCs w:val="24"/>
          <w:lang w:val="en-US"/>
        </w:rPr>
      </w:pPr>
      <w:r w:rsidRPr="0073174D">
        <w:t>7.</w:t>
      </w:r>
      <w:r>
        <w:rPr>
          <w:rFonts w:eastAsiaTheme="minorEastAsia"/>
          <w:b w:val="0"/>
          <w:color w:val="auto"/>
          <w:sz w:val="24"/>
          <w:szCs w:val="24"/>
          <w:lang w:val="en-US"/>
        </w:rPr>
        <w:tab/>
      </w:r>
      <w:r w:rsidRPr="0073174D">
        <w:t>DEFINITIONS</w:t>
      </w:r>
      <w:r>
        <w:tab/>
      </w:r>
      <w:r>
        <w:fldChar w:fldCharType="begin"/>
      </w:r>
      <w:r>
        <w:instrText xml:space="preserve"> PAGEREF _Toc449334259 \h </w:instrText>
      </w:r>
      <w:r>
        <w:fldChar w:fldCharType="separate"/>
      </w:r>
      <w:r w:rsidR="00CE5BF8">
        <w:t>7</w:t>
      </w:r>
      <w:r>
        <w:fldChar w:fldCharType="end"/>
      </w:r>
    </w:p>
    <w:p w14:paraId="6CCC1B7F" w14:textId="77777777" w:rsidR="0076167A" w:rsidRDefault="0076167A">
      <w:pPr>
        <w:pStyle w:val="TOC1"/>
        <w:rPr>
          <w:rFonts w:eastAsiaTheme="minorEastAsia"/>
          <w:b w:val="0"/>
          <w:color w:val="auto"/>
          <w:sz w:val="24"/>
          <w:szCs w:val="24"/>
          <w:lang w:val="en-US"/>
        </w:rPr>
      </w:pPr>
      <w:r w:rsidRPr="0073174D">
        <w:t>8.</w:t>
      </w:r>
      <w:r>
        <w:rPr>
          <w:rFonts w:eastAsiaTheme="minorEastAsia"/>
          <w:b w:val="0"/>
          <w:color w:val="auto"/>
          <w:sz w:val="24"/>
          <w:szCs w:val="24"/>
          <w:lang w:val="en-US"/>
        </w:rPr>
        <w:tab/>
      </w:r>
      <w:r>
        <w:t>REFERENCES</w:t>
      </w:r>
      <w:r>
        <w:tab/>
      </w:r>
      <w:r>
        <w:fldChar w:fldCharType="begin"/>
      </w:r>
      <w:r>
        <w:instrText xml:space="preserve"> PAGEREF _Toc449334260 \h </w:instrText>
      </w:r>
      <w:r>
        <w:fldChar w:fldCharType="separate"/>
      </w:r>
      <w:r w:rsidR="00CE5BF8">
        <w:t>7</w:t>
      </w:r>
      <w:r>
        <w:fldChar w:fldCharType="end"/>
      </w:r>
    </w:p>
    <w:p w14:paraId="6D47D3D1" w14:textId="77777777" w:rsidR="0076167A" w:rsidRDefault="0076167A">
      <w:pPr>
        <w:pStyle w:val="TOC1"/>
        <w:rPr>
          <w:rFonts w:eastAsiaTheme="minorEastAsia"/>
          <w:b w:val="0"/>
          <w:color w:val="auto"/>
          <w:sz w:val="24"/>
          <w:szCs w:val="24"/>
          <w:lang w:val="en-US"/>
        </w:rPr>
      </w:pPr>
      <w:r w:rsidRPr="0073174D">
        <w:t>PART 2</w:t>
      </w:r>
      <w:r>
        <w:t xml:space="preserve"> – TEACHING MODULES</w:t>
      </w:r>
      <w:r>
        <w:tab/>
      </w:r>
      <w:r>
        <w:fldChar w:fldCharType="begin"/>
      </w:r>
      <w:r>
        <w:instrText xml:space="preserve"> PAGEREF _Toc449334261 \h </w:instrText>
      </w:r>
      <w:r>
        <w:fldChar w:fldCharType="separate"/>
      </w:r>
      <w:r w:rsidR="00CE5BF8">
        <w:t>8</w:t>
      </w:r>
      <w:r>
        <w:fldChar w:fldCharType="end"/>
      </w:r>
    </w:p>
    <w:p w14:paraId="7795DC5A" w14:textId="77777777" w:rsidR="0076167A" w:rsidRDefault="0076167A">
      <w:pPr>
        <w:pStyle w:val="TOC1"/>
        <w:rPr>
          <w:rFonts w:eastAsiaTheme="minorEastAsia"/>
          <w:b w:val="0"/>
          <w:color w:val="auto"/>
          <w:sz w:val="24"/>
          <w:szCs w:val="24"/>
          <w:lang w:val="en-US"/>
        </w:rPr>
      </w:pPr>
      <w:r w:rsidRPr="0073174D">
        <w:t>1.</w:t>
      </w:r>
      <w:r>
        <w:rPr>
          <w:rFonts w:eastAsiaTheme="minorEastAsia"/>
          <w:b w:val="0"/>
          <w:color w:val="auto"/>
          <w:sz w:val="24"/>
          <w:szCs w:val="24"/>
          <w:lang w:val="en-US"/>
        </w:rPr>
        <w:tab/>
      </w:r>
      <w:r>
        <w:t>MODULE 1 – ??</w:t>
      </w:r>
      <w:r>
        <w:tab/>
      </w:r>
      <w:r>
        <w:fldChar w:fldCharType="begin"/>
      </w:r>
      <w:r>
        <w:instrText xml:space="preserve"> PAGEREF _Toc449334262 \h </w:instrText>
      </w:r>
      <w:r>
        <w:fldChar w:fldCharType="separate"/>
      </w:r>
      <w:r w:rsidR="00CE5BF8">
        <w:t>8</w:t>
      </w:r>
      <w:r>
        <w:fldChar w:fldCharType="end"/>
      </w:r>
    </w:p>
    <w:p w14:paraId="4B336A65" w14:textId="77777777" w:rsidR="0076167A" w:rsidRDefault="0076167A">
      <w:pPr>
        <w:pStyle w:val="TOC2"/>
        <w:rPr>
          <w:rFonts w:eastAsiaTheme="minorEastAsia"/>
          <w:color w:val="auto"/>
          <w:sz w:val="24"/>
          <w:szCs w:val="24"/>
          <w:lang w:val="en-US"/>
        </w:rPr>
      </w:pPr>
      <w:r w:rsidRPr="0073174D">
        <w:t>1.1.</w:t>
      </w:r>
      <w:r>
        <w:rPr>
          <w:rFonts w:eastAsiaTheme="minorEastAsia"/>
          <w:color w:val="auto"/>
          <w:sz w:val="24"/>
          <w:szCs w:val="24"/>
          <w:lang w:val="en-US"/>
        </w:rPr>
        <w:tab/>
      </w:r>
      <w:r>
        <w:t>Scope</w:t>
      </w:r>
      <w:r>
        <w:tab/>
      </w:r>
      <w:r>
        <w:fldChar w:fldCharType="begin"/>
      </w:r>
      <w:r>
        <w:instrText xml:space="preserve"> PAGEREF _Toc449334263 \h </w:instrText>
      </w:r>
      <w:r>
        <w:fldChar w:fldCharType="separate"/>
      </w:r>
      <w:r w:rsidR="00CE5BF8">
        <w:t>8</w:t>
      </w:r>
      <w:r>
        <w:fldChar w:fldCharType="end"/>
      </w:r>
    </w:p>
    <w:p w14:paraId="0E858EB8" w14:textId="77777777" w:rsidR="0076167A" w:rsidRDefault="0076167A">
      <w:pPr>
        <w:pStyle w:val="TOC2"/>
        <w:rPr>
          <w:rFonts w:eastAsiaTheme="minorEastAsia"/>
          <w:color w:val="auto"/>
          <w:sz w:val="24"/>
          <w:szCs w:val="24"/>
          <w:lang w:val="en-US"/>
        </w:rPr>
      </w:pPr>
      <w:r w:rsidRPr="0073174D">
        <w:t>1.2.</w:t>
      </w:r>
      <w:r>
        <w:rPr>
          <w:rFonts w:eastAsiaTheme="minorEastAsia"/>
          <w:color w:val="auto"/>
          <w:sz w:val="24"/>
          <w:szCs w:val="24"/>
          <w:lang w:val="en-US"/>
        </w:rPr>
        <w:tab/>
      </w:r>
      <w:r>
        <w:t>Learning Objective</w:t>
      </w:r>
      <w:r>
        <w:tab/>
      </w:r>
      <w:r>
        <w:fldChar w:fldCharType="begin"/>
      </w:r>
      <w:r>
        <w:instrText xml:space="preserve"> PAGEREF _Toc449334264 \h </w:instrText>
      </w:r>
      <w:r>
        <w:fldChar w:fldCharType="separate"/>
      </w:r>
      <w:r w:rsidR="00CE5BF8">
        <w:t>8</w:t>
      </w:r>
      <w:r>
        <w:fldChar w:fldCharType="end"/>
      </w:r>
    </w:p>
    <w:p w14:paraId="34C0DD25" w14:textId="77777777" w:rsidR="0076167A" w:rsidRDefault="0076167A">
      <w:pPr>
        <w:pStyle w:val="TOC2"/>
        <w:rPr>
          <w:rFonts w:eastAsiaTheme="minorEastAsia"/>
          <w:color w:val="auto"/>
          <w:sz w:val="24"/>
          <w:szCs w:val="24"/>
          <w:lang w:val="en-US"/>
        </w:rPr>
      </w:pPr>
      <w:r w:rsidRPr="0073174D">
        <w:t>1.3.</w:t>
      </w:r>
      <w:r>
        <w:rPr>
          <w:rFonts w:eastAsiaTheme="minorEastAsia"/>
          <w:color w:val="auto"/>
          <w:sz w:val="24"/>
          <w:szCs w:val="24"/>
          <w:lang w:val="en-US"/>
        </w:rPr>
        <w:tab/>
      </w:r>
      <w:r>
        <w:t>Syllabus</w:t>
      </w:r>
      <w:r>
        <w:tab/>
      </w:r>
      <w:r>
        <w:fldChar w:fldCharType="begin"/>
      </w:r>
      <w:r>
        <w:instrText xml:space="preserve"> PAGEREF _Toc449334265 \h </w:instrText>
      </w:r>
      <w:r>
        <w:fldChar w:fldCharType="separate"/>
      </w:r>
      <w:r w:rsidR="00CE5BF8">
        <w:t>8</w:t>
      </w:r>
      <w:r>
        <w:fldChar w:fldCharType="end"/>
      </w:r>
    </w:p>
    <w:p w14:paraId="65F0A609"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1.3.1.</w:t>
      </w:r>
      <w:r>
        <w:rPr>
          <w:rFonts w:eastAsiaTheme="minorEastAsia"/>
          <w:noProof/>
          <w:sz w:val="24"/>
          <w:szCs w:val="24"/>
          <w:lang w:val="en-US"/>
        </w:rPr>
        <w:tab/>
      </w:r>
      <w:r>
        <w:rPr>
          <w:noProof/>
        </w:rPr>
        <w:t>Lesson 1 – ??</w:t>
      </w:r>
      <w:r>
        <w:rPr>
          <w:noProof/>
        </w:rPr>
        <w:tab/>
      </w:r>
      <w:r>
        <w:rPr>
          <w:noProof/>
        </w:rPr>
        <w:fldChar w:fldCharType="begin"/>
      </w:r>
      <w:r>
        <w:rPr>
          <w:noProof/>
        </w:rPr>
        <w:instrText xml:space="preserve"> PAGEREF _Toc449334266 \h </w:instrText>
      </w:r>
      <w:r>
        <w:rPr>
          <w:noProof/>
        </w:rPr>
      </w:r>
      <w:r>
        <w:rPr>
          <w:noProof/>
        </w:rPr>
        <w:fldChar w:fldCharType="separate"/>
      </w:r>
      <w:r w:rsidR="00CE5BF8">
        <w:rPr>
          <w:noProof/>
        </w:rPr>
        <w:t>8</w:t>
      </w:r>
      <w:r>
        <w:rPr>
          <w:noProof/>
        </w:rPr>
        <w:fldChar w:fldCharType="end"/>
      </w:r>
    </w:p>
    <w:p w14:paraId="5C1EA00D"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1.3.2.</w:t>
      </w:r>
      <w:r>
        <w:rPr>
          <w:rFonts w:eastAsiaTheme="minorEastAsia"/>
          <w:noProof/>
          <w:sz w:val="24"/>
          <w:szCs w:val="24"/>
          <w:lang w:val="en-US"/>
        </w:rPr>
        <w:tab/>
      </w:r>
      <w:r>
        <w:rPr>
          <w:noProof/>
        </w:rPr>
        <w:t>Lesson 2 – ??</w:t>
      </w:r>
      <w:r>
        <w:rPr>
          <w:noProof/>
        </w:rPr>
        <w:tab/>
      </w:r>
      <w:r>
        <w:rPr>
          <w:noProof/>
        </w:rPr>
        <w:fldChar w:fldCharType="begin"/>
      </w:r>
      <w:r>
        <w:rPr>
          <w:noProof/>
        </w:rPr>
        <w:instrText xml:space="preserve"> PAGEREF _Toc449334267 \h </w:instrText>
      </w:r>
      <w:r>
        <w:rPr>
          <w:noProof/>
        </w:rPr>
      </w:r>
      <w:r>
        <w:rPr>
          <w:noProof/>
        </w:rPr>
        <w:fldChar w:fldCharType="separate"/>
      </w:r>
      <w:r w:rsidR="00CE5BF8">
        <w:rPr>
          <w:noProof/>
        </w:rPr>
        <w:t>8</w:t>
      </w:r>
      <w:r>
        <w:rPr>
          <w:noProof/>
        </w:rPr>
        <w:fldChar w:fldCharType="end"/>
      </w:r>
    </w:p>
    <w:p w14:paraId="1DEF0B6F" w14:textId="77777777" w:rsidR="0076167A" w:rsidRDefault="0076167A">
      <w:pPr>
        <w:pStyle w:val="TOC1"/>
        <w:rPr>
          <w:rFonts w:eastAsiaTheme="minorEastAsia"/>
          <w:b w:val="0"/>
          <w:color w:val="auto"/>
          <w:sz w:val="24"/>
          <w:szCs w:val="24"/>
          <w:lang w:val="en-US"/>
        </w:rPr>
      </w:pPr>
      <w:r w:rsidRPr="0073174D">
        <w:t>2.</w:t>
      </w:r>
      <w:r>
        <w:rPr>
          <w:rFonts w:eastAsiaTheme="minorEastAsia"/>
          <w:b w:val="0"/>
          <w:color w:val="auto"/>
          <w:sz w:val="24"/>
          <w:szCs w:val="24"/>
          <w:lang w:val="en-US"/>
        </w:rPr>
        <w:tab/>
      </w:r>
      <w:r>
        <w:t>MODULE 2 – ??</w:t>
      </w:r>
      <w:r>
        <w:tab/>
      </w:r>
      <w:r>
        <w:fldChar w:fldCharType="begin"/>
      </w:r>
      <w:r>
        <w:instrText xml:space="preserve"> PAGEREF _Toc449334268 \h </w:instrText>
      </w:r>
      <w:r>
        <w:fldChar w:fldCharType="separate"/>
      </w:r>
      <w:r w:rsidR="00CE5BF8">
        <w:t>8</w:t>
      </w:r>
      <w:r>
        <w:fldChar w:fldCharType="end"/>
      </w:r>
    </w:p>
    <w:p w14:paraId="76966CB3" w14:textId="77777777" w:rsidR="0076167A" w:rsidRDefault="0076167A">
      <w:pPr>
        <w:pStyle w:val="TOC2"/>
        <w:rPr>
          <w:rFonts w:eastAsiaTheme="minorEastAsia"/>
          <w:color w:val="auto"/>
          <w:sz w:val="24"/>
          <w:szCs w:val="24"/>
          <w:lang w:val="en-US"/>
        </w:rPr>
      </w:pPr>
      <w:r w:rsidRPr="0073174D">
        <w:t>2.1.</w:t>
      </w:r>
      <w:r>
        <w:rPr>
          <w:rFonts w:eastAsiaTheme="minorEastAsia"/>
          <w:color w:val="auto"/>
          <w:sz w:val="24"/>
          <w:szCs w:val="24"/>
          <w:lang w:val="en-US"/>
        </w:rPr>
        <w:tab/>
      </w:r>
      <w:r>
        <w:t>Scope</w:t>
      </w:r>
      <w:r>
        <w:tab/>
      </w:r>
      <w:r>
        <w:fldChar w:fldCharType="begin"/>
      </w:r>
      <w:r>
        <w:instrText xml:space="preserve"> PAGEREF _Toc449334269 \h </w:instrText>
      </w:r>
      <w:r>
        <w:fldChar w:fldCharType="separate"/>
      </w:r>
      <w:r w:rsidR="00CE5BF8">
        <w:t>8</w:t>
      </w:r>
      <w:r>
        <w:fldChar w:fldCharType="end"/>
      </w:r>
    </w:p>
    <w:p w14:paraId="03D504E5" w14:textId="77777777" w:rsidR="0076167A" w:rsidRDefault="0076167A">
      <w:pPr>
        <w:pStyle w:val="TOC2"/>
        <w:rPr>
          <w:rFonts w:eastAsiaTheme="minorEastAsia"/>
          <w:color w:val="auto"/>
          <w:sz w:val="24"/>
          <w:szCs w:val="24"/>
          <w:lang w:val="en-US"/>
        </w:rPr>
      </w:pPr>
      <w:r w:rsidRPr="0073174D">
        <w:t>2.2.</w:t>
      </w:r>
      <w:r>
        <w:rPr>
          <w:rFonts w:eastAsiaTheme="minorEastAsia"/>
          <w:color w:val="auto"/>
          <w:sz w:val="24"/>
          <w:szCs w:val="24"/>
          <w:lang w:val="en-US"/>
        </w:rPr>
        <w:tab/>
      </w:r>
      <w:r>
        <w:t>Learning Objective</w:t>
      </w:r>
      <w:r>
        <w:tab/>
      </w:r>
      <w:r>
        <w:fldChar w:fldCharType="begin"/>
      </w:r>
      <w:r>
        <w:instrText xml:space="preserve"> PAGEREF _Toc449334270 \h </w:instrText>
      </w:r>
      <w:r>
        <w:fldChar w:fldCharType="separate"/>
      </w:r>
      <w:r w:rsidR="00CE5BF8">
        <w:t>8</w:t>
      </w:r>
      <w:r>
        <w:fldChar w:fldCharType="end"/>
      </w:r>
    </w:p>
    <w:p w14:paraId="1E296E08" w14:textId="77777777" w:rsidR="0076167A" w:rsidRDefault="0076167A">
      <w:pPr>
        <w:pStyle w:val="TOC2"/>
        <w:rPr>
          <w:rFonts w:eastAsiaTheme="minorEastAsia"/>
          <w:color w:val="auto"/>
          <w:sz w:val="24"/>
          <w:szCs w:val="24"/>
          <w:lang w:val="en-US"/>
        </w:rPr>
      </w:pPr>
      <w:r w:rsidRPr="0073174D">
        <w:t>2.3.</w:t>
      </w:r>
      <w:r>
        <w:rPr>
          <w:rFonts w:eastAsiaTheme="minorEastAsia"/>
          <w:color w:val="auto"/>
          <w:sz w:val="24"/>
          <w:szCs w:val="24"/>
          <w:lang w:val="en-US"/>
        </w:rPr>
        <w:tab/>
      </w:r>
      <w:r>
        <w:t>Syllabus</w:t>
      </w:r>
      <w:r>
        <w:tab/>
      </w:r>
      <w:r>
        <w:fldChar w:fldCharType="begin"/>
      </w:r>
      <w:r>
        <w:instrText xml:space="preserve"> PAGEREF _Toc449334271 \h </w:instrText>
      </w:r>
      <w:r>
        <w:fldChar w:fldCharType="separate"/>
      </w:r>
      <w:r w:rsidR="00CE5BF8">
        <w:t>8</w:t>
      </w:r>
      <w:r>
        <w:fldChar w:fldCharType="end"/>
      </w:r>
    </w:p>
    <w:p w14:paraId="366EDC28"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2.3.1.</w:t>
      </w:r>
      <w:r>
        <w:rPr>
          <w:rFonts w:eastAsiaTheme="minorEastAsia"/>
          <w:noProof/>
          <w:sz w:val="24"/>
          <w:szCs w:val="24"/>
          <w:lang w:val="en-US"/>
        </w:rPr>
        <w:tab/>
      </w:r>
      <w:r>
        <w:rPr>
          <w:noProof/>
        </w:rPr>
        <w:t>Lesson 1 – ??</w:t>
      </w:r>
      <w:r>
        <w:rPr>
          <w:noProof/>
        </w:rPr>
        <w:tab/>
      </w:r>
      <w:r>
        <w:rPr>
          <w:noProof/>
        </w:rPr>
        <w:fldChar w:fldCharType="begin"/>
      </w:r>
      <w:r>
        <w:rPr>
          <w:noProof/>
        </w:rPr>
        <w:instrText xml:space="preserve"> PAGEREF _Toc449334272 \h </w:instrText>
      </w:r>
      <w:r>
        <w:rPr>
          <w:noProof/>
        </w:rPr>
      </w:r>
      <w:r>
        <w:rPr>
          <w:noProof/>
        </w:rPr>
        <w:fldChar w:fldCharType="separate"/>
      </w:r>
      <w:r w:rsidR="00CE5BF8">
        <w:rPr>
          <w:noProof/>
        </w:rPr>
        <w:t>8</w:t>
      </w:r>
      <w:r>
        <w:rPr>
          <w:noProof/>
        </w:rPr>
        <w:fldChar w:fldCharType="end"/>
      </w:r>
    </w:p>
    <w:p w14:paraId="5600CDA9"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2.3.2.</w:t>
      </w:r>
      <w:r>
        <w:rPr>
          <w:rFonts w:eastAsiaTheme="minorEastAsia"/>
          <w:noProof/>
          <w:sz w:val="24"/>
          <w:szCs w:val="24"/>
          <w:lang w:val="en-US"/>
        </w:rPr>
        <w:tab/>
      </w:r>
      <w:r>
        <w:rPr>
          <w:noProof/>
        </w:rPr>
        <w:t>Lesson 2 - ??</w:t>
      </w:r>
      <w:r>
        <w:rPr>
          <w:noProof/>
        </w:rPr>
        <w:tab/>
      </w:r>
      <w:r>
        <w:rPr>
          <w:noProof/>
        </w:rPr>
        <w:fldChar w:fldCharType="begin"/>
      </w:r>
      <w:r>
        <w:rPr>
          <w:noProof/>
        </w:rPr>
        <w:instrText xml:space="preserve"> PAGEREF _Toc449334273 \h </w:instrText>
      </w:r>
      <w:r>
        <w:rPr>
          <w:noProof/>
        </w:rPr>
      </w:r>
      <w:r>
        <w:rPr>
          <w:noProof/>
        </w:rPr>
        <w:fldChar w:fldCharType="separate"/>
      </w:r>
      <w:r w:rsidR="00CE5BF8">
        <w:rPr>
          <w:noProof/>
        </w:rPr>
        <w:t>8</w:t>
      </w:r>
      <w:r>
        <w:rPr>
          <w:noProof/>
        </w:rPr>
        <w:fldChar w:fldCharType="end"/>
      </w:r>
    </w:p>
    <w:p w14:paraId="77DEB225"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2.3.3.</w:t>
      </w:r>
      <w:r>
        <w:rPr>
          <w:rFonts w:eastAsiaTheme="minorEastAsia"/>
          <w:noProof/>
          <w:sz w:val="24"/>
          <w:szCs w:val="24"/>
          <w:lang w:val="en-US"/>
        </w:rPr>
        <w:tab/>
      </w:r>
      <w:r>
        <w:rPr>
          <w:noProof/>
        </w:rPr>
        <w:t>Lesson 3 – ??</w:t>
      </w:r>
      <w:r>
        <w:rPr>
          <w:noProof/>
        </w:rPr>
        <w:tab/>
      </w:r>
      <w:r>
        <w:rPr>
          <w:noProof/>
        </w:rPr>
        <w:fldChar w:fldCharType="begin"/>
      </w:r>
      <w:r>
        <w:rPr>
          <w:noProof/>
        </w:rPr>
        <w:instrText xml:space="preserve"> PAGEREF _Toc449334274 \h </w:instrText>
      </w:r>
      <w:r>
        <w:rPr>
          <w:noProof/>
        </w:rPr>
      </w:r>
      <w:r>
        <w:rPr>
          <w:noProof/>
        </w:rPr>
        <w:fldChar w:fldCharType="separate"/>
      </w:r>
      <w:r w:rsidR="00CE5BF8">
        <w:rPr>
          <w:noProof/>
        </w:rPr>
        <w:t>8</w:t>
      </w:r>
      <w:r>
        <w:rPr>
          <w:noProof/>
        </w:rPr>
        <w:fldChar w:fldCharType="end"/>
      </w:r>
    </w:p>
    <w:p w14:paraId="356528E8" w14:textId="77777777" w:rsidR="0076167A" w:rsidRDefault="0076167A">
      <w:pPr>
        <w:pStyle w:val="TOC1"/>
        <w:rPr>
          <w:rFonts w:eastAsiaTheme="minorEastAsia"/>
          <w:b w:val="0"/>
          <w:color w:val="auto"/>
          <w:sz w:val="24"/>
          <w:szCs w:val="24"/>
          <w:lang w:val="en-US"/>
        </w:rPr>
      </w:pPr>
      <w:r w:rsidRPr="0073174D">
        <w:t>3.</w:t>
      </w:r>
      <w:r>
        <w:rPr>
          <w:rFonts w:eastAsiaTheme="minorEastAsia"/>
          <w:b w:val="0"/>
          <w:color w:val="auto"/>
          <w:sz w:val="24"/>
          <w:szCs w:val="24"/>
          <w:lang w:val="en-US"/>
        </w:rPr>
        <w:tab/>
      </w:r>
      <w:r>
        <w:t>MODULE 3 – ??</w:t>
      </w:r>
      <w:r>
        <w:tab/>
      </w:r>
      <w:r>
        <w:fldChar w:fldCharType="begin"/>
      </w:r>
      <w:r>
        <w:instrText xml:space="preserve"> PAGEREF _Toc449334275 \h </w:instrText>
      </w:r>
      <w:r>
        <w:fldChar w:fldCharType="separate"/>
      </w:r>
      <w:r w:rsidR="00CE5BF8">
        <w:t>8</w:t>
      </w:r>
      <w:r>
        <w:fldChar w:fldCharType="end"/>
      </w:r>
    </w:p>
    <w:p w14:paraId="04DF22AD" w14:textId="77777777" w:rsidR="0076167A" w:rsidRDefault="0076167A">
      <w:pPr>
        <w:pStyle w:val="TOC2"/>
        <w:rPr>
          <w:rFonts w:eastAsiaTheme="minorEastAsia"/>
          <w:color w:val="auto"/>
          <w:sz w:val="24"/>
          <w:szCs w:val="24"/>
          <w:lang w:val="en-US"/>
        </w:rPr>
      </w:pPr>
      <w:r w:rsidRPr="0073174D">
        <w:t>3.1.</w:t>
      </w:r>
      <w:r>
        <w:rPr>
          <w:rFonts w:eastAsiaTheme="minorEastAsia"/>
          <w:color w:val="auto"/>
          <w:sz w:val="24"/>
          <w:szCs w:val="24"/>
          <w:lang w:val="en-US"/>
        </w:rPr>
        <w:tab/>
      </w:r>
      <w:r>
        <w:t>Scope</w:t>
      </w:r>
      <w:r>
        <w:tab/>
      </w:r>
      <w:r>
        <w:fldChar w:fldCharType="begin"/>
      </w:r>
      <w:r>
        <w:instrText xml:space="preserve"> PAGEREF _Toc449334276 \h </w:instrText>
      </w:r>
      <w:r>
        <w:fldChar w:fldCharType="separate"/>
      </w:r>
      <w:r w:rsidR="00CE5BF8">
        <w:t>8</w:t>
      </w:r>
      <w:r>
        <w:fldChar w:fldCharType="end"/>
      </w:r>
    </w:p>
    <w:p w14:paraId="7F420AE1" w14:textId="77777777" w:rsidR="0076167A" w:rsidRDefault="0076167A">
      <w:pPr>
        <w:pStyle w:val="TOC2"/>
        <w:rPr>
          <w:rFonts w:eastAsiaTheme="minorEastAsia"/>
          <w:color w:val="auto"/>
          <w:sz w:val="24"/>
          <w:szCs w:val="24"/>
          <w:lang w:val="en-US"/>
        </w:rPr>
      </w:pPr>
      <w:r w:rsidRPr="0073174D">
        <w:t>3.2.</w:t>
      </w:r>
      <w:r>
        <w:rPr>
          <w:rFonts w:eastAsiaTheme="minorEastAsia"/>
          <w:color w:val="auto"/>
          <w:sz w:val="24"/>
          <w:szCs w:val="24"/>
          <w:lang w:val="en-US"/>
        </w:rPr>
        <w:tab/>
      </w:r>
      <w:r>
        <w:t>Learning Objective</w:t>
      </w:r>
      <w:r>
        <w:tab/>
      </w:r>
      <w:r>
        <w:fldChar w:fldCharType="begin"/>
      </w:r>
      <w:r>
        <w:instrText xml:space="preserve"> PAGEREF _Toc449334277 \h </w:instrText>
      </w:r>
      <w:r>
        <w:fldChar w:fldCharType="separate"/>
      </w:r>
      <w:r w:rsidR="00CE5BF8">
        <w:t>8</w:t>
      </w:r>
      <w:r>
        <w:fldChar w:fldCharType="end"/>
      </w:r>
    </w:p>
    <w:p w14:paraId="23A8573F" w14:textId="77777777" w:rsidR="0076167A" w:rsidRDefault="0076167A">
      <w:pPr>
        <w:pStyle w:val="TOC2"/>
        <w:rPr>
          <w:rFonts w:eastAsiaTheme="minorEastAsia"/>
          <w:color w:val="auto"/>
          <w:sz w:val="24"/>
          <w:szCs w:val="24"/>
          <w:lang w:val="en-US"/>
        </w:rPr>
      </w:pPr>
      <w:r w:rsidRPr="0073174D">
        <w:t>3.3.</w:t>
      </w:r>
      <w:r>
        <w:rPr>
          <w:rFonts w:eastAsiaTheme="minorEastAsia"/>
          <w:color w:val="auto"/>
          <w:sz w:val="24"/>
          <w:szCs w:val="24"/>
          <w:lang w:val="en-US"/>
        </w:rPr>
        <w:tab/>
      </w:r>
      <w:r>
        <w:t>Syllabus</w:t>
      </w:r>
      <w:r>
        <w:tab/>
      </w:r>
      <w:r>
        <w:fldChar w:fldCharType="begin"/>
      </w:r>
      <w:r>
        <w:instrText xml:space="preserve"> PAGEREF _Toc449334278 \h </w:instrText>
      </w:r>
      <w:r>
        <w:fldChar w:fldCharType="separate"/>
      </w:r>
      <w:r w:rsidR="00CE5BF8">
        <w:t>8</w:t>
      </w:r>
      <w:r>
        <w:fldChar w:fldCharType="end"/>
      </w:r>
    </w:p>
    <w:p w14:paraId="0C27C8F5"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3.3.1.</w:t>
      </w:r>
      <w:r>
        <w:rPr>
          <w:rFonts w:eastAsiaTheme="minorEastAsia"/>
          <w:noProof/>
          <w:sz w:val="24"/>
          <w:szCs w:val="24"/>
          <w:lang w:val="en-US"/>
        </w:rPr>
        <w:tab/>
      </w:r>
      <w:r>
        <w:rPr>
          <w:noProof/>
        </w:rPr>
        <w:t>Lesson 1 – ??</w:t>
      </w:r>
      <w:r>
        <w:rPr>
          <w:noProof/>
        </w:rPr>
        <w:tab/>
      </w:r>
      <w:r>
        <w:rPr>
          <w:noProof/>
        </w:rPr>
        <w:fldChar w:fldCharType="begin"/>
      </w:r>
      <w:r>
        <w:rPr>
          <w:noProof/>
        </w:rPr>
        <w:instrText xml:space="preserve"> PAGEREF _Toc449334279 \h </w:instrText>
      </w:r>
      <w:r>
        <w:rPr>
          <w:noProof/>
        </w:rPr>
      </w:r>
      <w:r>
        <w:rPr>
          <w:noProof/>
        </w:rPr>
        <w:fldChar w:fldCharType="separate"/>
      </w:r>
      <w:r w:rsidR="00CE5BF8">
        <w:rPr>
          <w:noProof/>
        </w:rPr>
        <w:t>8</w:t>
      </w:r>
      <w:r>
        <w:rPr>
          <w:noProof/>
        </w:rPr>
        <w:fldChar w:fldCharType="end"/>
      </w:r>
    </w:p>
    <w:p w14:paraId="6D5513E7"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3.3.2.</w:t>
      </w:r>
      <w:r>
        <w:rPr>
          <w:rFonts w:eastAsiaTheme="minorEastAsia"/>
          <w:noProof/>
          <w:sz w:val="24"/>
          <w:szCs w:val="24"/>
          <w:lang w:val="en-US"/>
        </w:rPr>
        <w:tab/>
      </w:r>
      <w:r>
        <w:rPr>
          <w:noProof/>
        </w:rPr>
        <w:t>Lesson 2 - ??</w:t>
      </w:r>
      <w:r>
        <w:rPr>
          <w:noProof/>
        </w:rPr>
        <w:tab/>
      </w:r>
      <w:r>
        <w:rPr>
          <w:noProof/>
        </w:rPr>
        <w:fldChar w:fldCharType="begin"/>
      </w:r>
      <w:r>
        <w:rPr>
          <w:noProof/>
        </w:rPr>
        <w:instrText xml:space="preserve"> PAGEREF _Toc449334280 \h </w:instrText>
      </w:r>
      <w:r>
        <w:rPr>
          <w:noProof/>
        </w:rPr>
      </w:r>
      <w:r>
        <w:rPr>
          <w:noProof/>
        </w:rPr>
        <w:fldChar w:fldCharType="separate"/>
      </w:r>
      <w:r w:rsidR="00CE5BF8">
        <w:rPr>
          <w:noProof/>
        </w:rPr>
        <w:t>8</w:t>
      </w:r>
      <w:r>
        <w:rPr>
          <w:noProof/>
        </w:rPr>
        <w:fldChar w:fldCharType="end"/>
      </w:r>
    </w:p>
    <w:p w14:paraId="73E967E5"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3.3.3.</w:t>
      </w:r>
      <w:r>
        <w:rPr>
          <w:rFonts w:eastAsiaTheme="minorEastAsia"/>
          <w:noProof/>
          <w:sz w:val="24"/>
          <w:szCs w:val="24"/>
          <w:lang w:val="en-US"/>
        </w:rPr>
        <w:tab/>
      </w:r>
      <w:r>
        <w:rPr>
          <w:noProof/>
        </w:rPr>
        <w:t>Lesson 3 – ??</w:t>
      </w:r>
      <w:r>
        <w:rPr>
          <w:noProof/>
        </w:rPr>
        <w:tab/>
      </w:r>
      <w:r>
        <w:rPr>
          <w:noProof/>
        </w:rPr>
        <w:fldChar w:fldCharType="begin"/>
      </w:r>
      <w:r>
        <w:rPr>
          <w:noProof/>
        </w:rPr>
        <w:instrText xml:space="preserve"> PAGEREF _Toc449334281 \h </w:instrText>
      </w:r>
      <w:r>
        <w:rPr>
          <w:noProof/>
        </w:rPr>
      </w:r>
      <w:r>
        <w:rPr>
          <w:noProof/>
        </w:rPr>
        <w:fldChar w:fldCharType="separate"/>
      </w:r>
      <w:r w:rsidR="00CE5BF8">
        <w:rPr>
          <w:noProof/>
        </w:rPr>
        <w:t>8</w:t>
      </w:r>
      <w:r>
        <w:rPr>
          <w:noProof/>
        </w:rPr>
        <w:fldChar w:fldCharType="end"/>
      </w:r>
    </w:p>
    <w:p w14:paraId="5C43BA72" w14:textId="77777777" w:rsidR="0076167A" w:rsidRDefault="0076167A">
      <w:pPr>
        <w:pStyle w:val="TOC1"/>
        <w:rPr>
          <w:rFonts w:eastAsiaTheme="minorEastAsia"/>
          <w:b w:val="0"/>
          <w:color w:val="auto"/>
          <w:sz w:val="24"/>
          <w:szCs w:val="24"/>
          <w:lang w:val="en-US"/>
        </w:rPr>
      </w:pPr>
      <w:r w:rsidRPr="0073174D">
        <w:t>4.</w:t>
      </w:r>
      <w:r>
        <w:rPr>
          <w:rFonts w:eastAsiaTheme="minorEastAsia"/>
          <w:b w:val="0"/>
          <w:color w:val="auto"/>
          <w:sz w:val="24"/>
          <w:szCs w:val="24"/>
          <w:lang w:val="en-US"/>
        </w:rPr>
        <w:tab/>
      </w:r>
      <w:r>
        <w:t>MODULE 4 – ??</w:t>
      </w:r>
      <w:r>
        <w:tab/>
      </w:r>
      <w:r>
        <w:fldChar w:fldCharType="begin"/>
      </w:r>
      <w:r>
        <w:instrText xml:space="preserve"> PAGEREF _Toc449334282 \h </w:instrText>
      </w:r>
      <w:r>
        <w:fldChar w:fldCharType="separate"/>
      </w:r>
      <w:r w:rsidR="00CE5BF8">
        <w:t>8</w:t>
      </w:r>
      <w:r>
        <w:fldChar w:fldCharType="end"/>
      </w:r>
    </w:p>
    <w:p w14:paraId="2D5483CD" w14:textId="77777777" w:rsidR="0076167A" w:rsidRDefault="0076167A">
      <w:pPr>
        <w:pStyle w:val="TOC2"/>
        <w:rPr>
          <w:rFonts w:eastAsiaTheme="minorEastAsia"/>
          <w:color w:val="auto"/>
          <w:sz w:val="24"/>
          <w:szCs w:val="24"/>
          <w:lang w:val="en-US"/>
        </w:rPr>
      </w:pPr>
      <w:r w:rsidRPr="0073174D">
        <w:t>4.1.</w:t>
      </w:r>
      <w:r>
        <w:rPr>
          <w:rFonts w:eastAsiaTheme="minorEastAsia"/>
          <w:color w:val="auto"/>
          <w:sz w:val="24"/>
          <w:szCs w:val="24"/>
          <w:lang w:val="en-US"/>
        </w:rPr>
        <w:tab/>
      </w:r>
      <w:r>
        <w:t>Scope</w:t>
      </w:r>
      <w:r>
        <w:tab/>
      </w:r>
      <w:r>
        <w:fldChar w:fldCharType="begin"/>
      </w:r>
      <w:r>
        <w:instrText xml:space="preserve"> PAGEREF _Toc449334283 \h </w:instrText>
      </w:r>
      <w:r>
        <w:fldChar w:fldCharType="separate"/>
      </w:r>
      <w:r w:rsidR="00CE5BF8">
        <w:t>8</w:t>
      </w:r>
      <w:r>
        <w:fldChar w:fldCharType="end"/>
      </w:r>
    </w:p>
    <w:p w14:paraId="1E5127E4" w14:textId="77777777" w:rsidR="0076167A" w:rsidRDefault="0076167A">
      <w:pPr>
        <w:pStyle w:val="TOC2"/>
        <w:rPr>
          <w:rFonts w:eastAsiaTheme="minorEastAsia"/>
          <w:color w:val="auto"/>
          <w:sz w:val="24"/>
          <w:szCs w:val="24"/>
          <w:lang w:val="en-US"/>
        </w:rPr>
      </w:pPr>
      <w:r w:rsidRPr="0073174D">
        <w:t>4.2.</w:t>
      </w:r>
      <w:r>
        <w:rPr>
          <w:rFonts w:eastAsiaTheme="minorEastAsia"/>
          <w:color w:val="auto"/>
          <w:sz w:val="24"/>
          <w:szCs w:val="24"/>
          <w:lang w:val="en-US"/>
        </w:rPr>
        <w:tab/>
      </w:r>
      <w:r>
        <w:t>Learning Objective</w:t>
      </w:r>
      <w:r>
        <w:tab/>
      </w:r>
      <w:r>
        <w:fldChar w:fldCharType="begin"/>
      </w:r>
      <w:r>
        <w:instrText xml:space="preserve"> PAGEREF _Toc449334284 \h </w:instrText>
      </w:r>
      <w:r>
        <w:fldChar w:fldCharType="separate"/>
      </w:r>
      <w:r w:rsidR="00CE5BF8">
        <w:t>8</w:t>
      </w:r>
      <w:r>
        <w:fldChar w:fldCharType="end"/>
      </w:r>
    </w:p>
    <w:p w14:paraId="2A741631" w14:textId="77777777" w:rsidR="0076167A" w:rsidRDefault="0076167A">
      <w:pPr>
        <w:pStyle w:val="TOC2"/>
        <w:rPr>
          <w:rFonts w:eastAsiaTheme="minorEastAsia"/>
          <w:color w:val="auto"/>
          <w:sz w:val="24"/>
          <w:szCs w:val="24"/>
          <w:lang w:val="en-US"/>
        </w:rPr>
      </w:pPr>
      <w:r w:rsidRPr="0073174D">
        <w:t>4.3.</w:t>
      </w:r>
      <w:r>
        <w:rPr>
          <w:rFonts w:eastAsiaTheme="minorEastAsia"/>
          <w:color w:val="auto"/>
          <w:sz w:val="24"/>
          <w:szCs w:val="24"/>
          <w:lang w:val="en-US"/>
        </w:rPr>
        <w:tab/>
      </w:r>
      <w:r>
        <w:t>Syllabus</w:t>
      </w:r>
      <w:r>
        <w:tab/>
      </w:r>
      <w:r>
        <w:fldChar w:fldCharType="begin"/>
      </w:r>
      <w:r>
        <w:instrText xml:space="preserve"> PAGEREF _Toc449334285 \h </w:instrText>
      </w:r>
      <w:r>
        <w:fldChar w:fldCharType="separate"/>
      </w:r>
      <w:r w:rsidR="00CE5BF8">
        <w:t>8</w:t>
      </w:r>
      <w:r>
        <w:fldChar w:fldCharType="end"/>
      </w:r>
    </w:p>
    <w:p w14:paraId="428430C4"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4.3.1.</w:t>
      </w:r>
      <w:r>
        <w:rPr>
          <w:rFonts w:eastAsiaTheme="minorEastAsia"/>
          <w:noProof/>
          <w:sz w:val="24"/>
          <w:szCs w:val="24"/>
          <w:lang w:val="en-US"/>
        </w:rPr>
        <w:tab/>
      </w:r>
      <w:r>
        <w:rPr>
          <w:noProof/>
        </w:rPr>
        <w:t>Lesson 1 – ??</w:t>
      </w:r>
      <w:r>
        <w:rPr>
          <w:noProof/>
        </w:rPr>
        <w:tab/>
      </w:r>
      <w:r>
        <w:rPr>
          <w:noProof/>
        </w:rPr>
        <w:fldChar w:fldCharType="begin"/>
      </w:r>
      <w:r>
        <w:rPr>
          <w:noProof/>
        </w:rPr>
        <w:instrText xml:space="preserve"> PAGEREF _Toc449334286 \h </w:instrText>
      </w:r>
      <w:r>
        <w:rPr>
          <w:noProof/>
        </w:rPr>
      </w:r>
      <w:r>
        <w:rPr>
          <w:noProof/>
        </w:rPr>
        <w:fldChar w:fldCharType="separate"/>
      </w:r>
      <w:r w:rsidR="00CE5BF8">
        <w:rPr>
          <w:noProof/>
        </w:rPr>
        <w:t>8</w:t>
      </w:r>
      <w:r>
        <w:rPr>
          <w:noProof/>
        </w:rPr>
        <w:fldChar w:fldCharType="end"/>
      </w:r>
    </w:p>
    <w:p w14:paraId="644F964F"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4.3.2.</w:t>
      </w:r>
      <w:r>
        <w:rPr>
          <w:rFonts w:eastAsiaTheme="minorEastAsia"/>
          <w:noProof/>
          <w:sz w:val="24"/>
          <w:szCs w:val="24"/>
          <w:lang w:val="en-US"/>
        </w:rPr>
        <w:tab/>
      </w:r>
      <w:r>
        <w:rPr>
          <w:noProof/>
        </w:rPr>
        <w:t>Lesson 2 - ??</w:t>
      </w:r>
      <w:r>
        <w:rPr>
          <w:noProof/>
        </w:rPr>
        <w:tab/>
      </w:r>
      <w:r>
        <w:rPr>
          <w:noProof/>
        </w:rPr>
        <w:fldChar w:fldCharType="begin"/>
      </w:r>
      <w:r>
        <w:rPr>
          <w:noProof/>
        </w:rPr>
        <w:instrText xml:space="preserve"> PAGEREF _Toc449334287 \h </w:instrText>
      </w:r>
      <w:r>
        <w:rPr>
          <w:noProof/>
        </w:rPr>
      </w:r>
      <w:r>
        <w:rPr>
          <w:noProof/>
        </w:rPr>
        <w:fldChar w:fldCharType="separate"/>
      </w:r>
      <w:r w:rsidR="00CE5BF8">
        <w:rPr>
          <w:noProof/>
        </w:rPr>
        <w:t>8</w:t>
      </w:r>
      <w:r>
        <w:rPr>
          <w:noProof/>
        </w:rPr>
        <w:fldChar w:fldCharType="end"/>
      </w:r>
    </w:p>
    <w:p w14:paraId="5C463CFF"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4.3.3.</w:t>
      </w:r>
      <w:r>
        <w:rPr>
          <w:rFonts w:eastAsiaTheme="minorEastAsia"/>
          <w:noProof/>
          <w:sz w:val="24"/>
          <w:szCs w:val="24"/>
          <w:lang w:val="en-US"/>
        </w:rPr>
        <w:tab/>
      </w:r>
      <w:r>
        <w:rPr>
          <w:noProof/>
        </w:rPr>
        <w:t>Lesson 3 – ??</w:t>
      </w:r>
      <w:r>
        <w:rPr>
          <w:noProof/>
        </w:rPr>
        <w:tab/>
      </w:r>
      <w:r>
        <w:rPr>
          <w:noProof/>
        </w:rPr>
        <w:fldChar w:fldCharType="begin"/>
      </w:r>
      <w:r>
        <w:rPr>
          <w:noProof/>
        </w:rPr>
        <w:instrText xml:space="preserve"> PAGEREF _Toc449334288 \h </w:instrText>
      </w:r>
      <w:r>
        <w:rPr>
          <w:noProof/>
        </w:rPr>
      </w:r>
      <w:r>
        <w:rPr>
          <w:noProof/>
        </w:rPr>
        <w:fldChar w:fldCharType="separate"/>
      </w:r>
      <w:r w:rsidR="00CE5BF8">
        <w:rPr>
          <w:noProof/>
        </w:rPr>
        <w:t>8</w:t>
      </w:r>
      <w:r>
        <w:rPr>
          <w:noProof/>
        </w:rPr>
        <w:fldChar w:fldCharType="end"/>
      </w:r>
    </w:p>
    <w:p w14:paraId="0D9EFCD9" w14:textId="77777777" w:rsidR="0076167A" w:rsidRDefault="0076167A">
      <w:pPr>
        <w:pStyle w:val="TOC1"/>
        <w:rPr>
          <w:rFonts w:eastAsiaTheme="minorEastAsia"/>
          <w:b w:val="0"/>
          <w:color w:val="auto"/>
          <w:sz w:val="24"/>
          <w:szCs w:val="24"/>
          <w:lang w:val="en-US"/>
        </w:rPr>
      </w:pPr>
      <w:r w:rsidRPr="0073174D">
        <w:t>5.</w:t>
      </w:r>
      <w:r>
        <w:rPr>
          <w:rFonts w:eastAsiaTheme="minorEastAsia"/>
          <w:b w:val="0"/>
          <w:color w:val="auto"/>
          <w:sz w:val="24"/>
          <w:szCs w:val="24"/>
          <w:lang w:val="en-US"/>
        </w:rPr>
        <w:tab/>
      </w:r>
      <w:r>
        <w:t>MODULE 5 – ??</w:t>
      </w:r>
      <w:r>
        <w:tab/>
      </w:r>
      <w:r>
        <w:fldChar w:fldCharType="begin"/>
      </w:r>
      <w:r>
        <w:instrText xml:space="preserve"> PAGEREF _Toc449334289 \h </w:instrText>
      </w:r>
      <w:r>
        <w:fldChar w:fldCharType="separate"/>
      </w:r>
      <w:r w:rsidR="00CE5BF8">
        <w:t>8</w:t>
      </w:r>
      <w:r>
        <w:fldChar w:fldCharType="end"/>
      </w:r>
    </w:p>
    <w:p w14:paraId="2756CE20" w14:textId="77777777" w:rsidR="0076167A" w:rsidRDefault="0076167A">
      <w:pPr>
        <w:pStyle w:val="TOC2"/>
        <w:rPr>
          <w:rFonts w:eastAsiaTheme="minorEastAsia"/>
          <w:color w:val="auto"/>
          <w:sz w:val="24"/>
          <w:szCs w:val="24"/>
          <w:lang w:val="en-US"/>
        </w:rPr>
      </w:pPr>
      <w:r w:rsidRPr="0073174D">
        <w:lastRenderedPageBreak/>
        <w:t>5.1.</w:t>
      </w:r>
      <w:r>
        <w:rPr>
          <w:rFonts w:eastAsiaTheme="minorEastAsia"/>
          <w:color w:val="auto"/>
          <w:sz w:val="24"/>
          <w:szCs w:val="24"/>
          <w:lang w:val="en-US"/>
        </w:rPr>
        <w:tab/>
      </w:r>
      <w:r>
        <w:t>Scope</w:t>
      </w:r>
      <w:r>
        <w:tab/>
      </w:r>
      <w:r>
        <w:fldChar w:fldCharType="begin"/>
      </w:r>
      <w:r>
        <w:instrText xml:space="preserve"> PAGEREF _Toc449334290 \h </w:instrText>
      </w:r>
      <w:r>
        <w:fldChar w:fldCharType="separate"/>
      </w:r>
      <w:r w:rsidR="00CE5BF8">
        <w:t>8</w:t>
      </w:r>
      <w:r>
        <w:fldChar w:fldCharType="end"/>
      </w:r>
    </w:p>
    <w:p w14:paraId="482E6B6E" w14:textId="77777777" w:rsidR="0076167A" w:rsidRDefault="0076167A">
      <w:pPr>
        <w:pStyle w:val="TOC2"/>
        <w:rPr>
          <w:rFonts w:eastAsiaTheme="minorEastAsia"/>
          <w:color w:val="auto"/>
          <w:sz w:val="24"/>
          <w:szCs w:val="24"/>
          <w:lang w:val="en-US"/>
        </w:rPr>
      </w:pPr>
      <w:r w:rsidRPr="0073174D">
        <w:t>5.2.</w:t>
      </w:r>
      <w:r>
        <w:rPr>
          <w:rFonts w:eastAsiaTheme="minorEastAsia"/>
          <w:color w:val="auto"/>
          <w:sz w:val="24"/>
          <w:szCs w:val="24"/>
          <w:lang w:val="en-US"/>
        </w:rPr>
        <w:tab/>
      </w:r>
      <w:r>
        <w:t>Learning Objective</w:t>
      </w:r>
      <w:r>
        <w:tab/>
      </w:r>
      <w:r>
        <w:fldChar w:fldCharType="begin"/>
      </w:r>
      <w:r>
        <w:instrText xml:space="preserve"> PAGEREF _Toc449334291 \h </w:instrText>
      </w:r>
      <w:r>
        <w:fldChar w:fldCharType="separate"/>
      </w:r>
      <w:r w:rsidR="00CE5BF8">
        <w:t>8</w:t>
      </w:r>
      <w:r>
        <w:fldChar w:fldCharType="end"/>
      </w:r>
    </w:p>
    <w:p w14:paraId="37DC3194" w14:textId="77777777" w:rsidR="0076167A" w:rsidRDefault="0076167A">
      <w:pPr>
        <w:pStyle w:val="TOC2"/>
        <w:rPr>
          <w:rFonts w:eastAsiaTheme="minorEastAsia"/>
          <w:color w:val="auto"/>
          <w:sz w:val="24"/>
          <w:szCs w:val="24"/>
          <w:lang w:val="en-US"/>
        </w:rPr>
      </w:pPr>
      <w:r w:rsidRPr="0073174D">
        <w:t>5.3.</w:t>
      </w:r>
      <w:r>
        <w:rPr>
          <w:rFonts w:eastAsiaTheme="minorEastAsia"/>
          <w:color w:val="auto"/>
          <w:sz w:val="24"/>
          <w:szCs w:val="24"/>
          <w:lang w:val="en-US"/>
        </w:rPr>
        <w:tab/>
      </w:r>
      <w:r>
        <w:t>Syllabus</w:t>
      </w:r>
      <w:r>
        <w:tab/>
      </w:r>
      <w:r>
        <w:fldChar w:fldCharType="begin"/>
      </w:r>
      <w:r>
        <w:instrText xml:space="preserve"> PAGEREF _Toc449334292 \h </w:instrText>
      </w:r>
      <w:r>
        <w:fldChar w:fldCharType="separate"/>
      </w:r>
      <w:r w:rsidR="00CE5BF8">
        <w:t>8</w:t>
      </w:r>
      <w:r>
        <w:fldChar w:fldCharType="end"/>
      </w:r>
    </w:p>
    <w:p w14:paraId="1566D3B5"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5.3.1.</w:t>
      </w:r>
      <w:r>
        <w:rPr>
          <w:rFonts w:eastAsiaTheme="minorEastAsia"/>
          <w:noProof/>
          <w:sz w:val="24"/>
          <w:szCs w:val="24"/>
          <w:lang w:val="en-US"/>
        </w:rPr>
        <w:tab/>
      </w:r>
      <w:r>
        <w:rPr>
          <w:noProof/>
        </w:rPr>
        <w:t>Lesson 1 – ??</w:t>
      </w:r>
      <w:r>
        <w:rPr>
          <w:noProof/>
        </w:rPr>
        <w:tab/>
      </w:r>
      <w:r>
        <w:rPr>
          <w:noProof/>
        </w:rPr>
        <w:fldChar w:fldCharType="begin"/>
      </w:r>
      <w:r>
        <w:rPr>
          <w:noProof/>
        </w:rPr>
        <w:instrText xml:space="preserve"> PAGEREF _Toc449334293 \h </w:instrText>
      </w:r>
      <w:r>
        <w:rPr>
          <w:noProof/>
        </w:rPr>
      </w:r>
      <w:r>
        <w:rPr>
          <w:noProof/>
        </w:rPr>
        <w:fldChar w:fldCharType="separate"/>
      </w:r>
      <w:r w:rsidR="00CE5BF8">
        <w:rPr>
          <w:noProof/>
        </w:rPr>
        <w:t>8</w:t>
      </w:r>
      <w:r>
        <w:rPr>
          <w:noProof/>
        </w:rPr>
        <w:fldChar w:fldCharType="end"/>
      </w:r>
    </w:p>
    <w:p w14:paraId="24D49189"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5.3.2.</w:t>
      </w:r>
      <w:r>
        <w:rPr>
          <w:rFonts w:eastAsiaTheme="minorEastAsia"/>
          <w:noProof/>
          <w:sz w:val="24"/>
          <w:szCs w:val="24"/>
          <w:lang w:val="en-US"/>
        </w:rPr>
        <w:tab/>
      </w:r>
      <w:r>
        <w:rPr>
          <w:noProof/>
        </w:rPr>
        <w:t>Lesson 2 - ??</w:t>
      </w:r>
      <w:r>
        <w:rPr>
          <w:noProof/>
        </w:rPr>
        <w:tab/>
      </w:r>
      <w:r>
        <w:rPr>
          <w:noProof/>
        </w:rPr>
        <w:fldChar w:fldCharType="begin"/>
      </w:r>
      <w:r>
        <w:rPr>
          <w:noProof/>
        </w:rPr>
        <w:instrText xml:space="preserve"> PAGEREF _Toc449334294 \h </w:instrText>
      </w:r>
      <w:r>
        <w:rPr>
          <w:noProof/>
        </w:rPr>
      </w:r>
      <w:r>
        <w:rPr>
          <w:noProof/>
        </w:rPr>
        <w:fldChar w:fldCharType="separate"/>
      </w:r>
      <w:r w:rsidR="00CE5BF8">
        <w:rPr>
          <w:noProof/>
        </w:rPr>
        <w:t>8</w:t>
      </w:r>
      <w:r>
        <w:rPr>
          <w:noProof/>
        </w:rPr>
        <w:fldChar w:fldCharType="end"/>
      </w:r>
    </w:p>
    <w:p w14:paraId="09DFF2E4" w14:textId="77777777" w:rsidR="0076167A" w:rsidRDefault="0076167A">
      <w:pPr>
        <w:pStyle w:val="TOC3"/>
        <w:tabs>
          <w:tab w:val="left" w:pos="1134"/>
          <w:tab w:val="right" w:leader="dot" w:pos="10195"/>
        </w:tabs>
        <w:rPr>
          <w:rFonts w:eastAsiaTheme="minorEastAsia"/>
          <w:noProof/>
          <w:sz w:val="24"/>
          <w:szCs w:val="24"/>
          <w:lang w:val="en-US"/>
        </w:rPr>
      </w:pPr>
      <w:r w:rsidRPr="0073174D">
        <w:rPr>
          <w:noProof/>
        </w:rPr>
        <w:t>5.3.3.</w:t>
      </w:r>
      <w:r>
        <w:rPr>
          <w:rFonts w:eastAsiaTheme="minorEastAsia"/>
          <w:noProof/>
          <w:sz w:val="24"/>
          <w:szCs w:val="24"/>
          <w:lang w:val="en-US"/>
        </w:rPr>
        <w:tab/>
      </w:r>
      <w:r>
        <w:rPr>
          <w:noProof/>
        </w:rPr>
        <w:t>Lesson 3 – ??</w:t>
      </w:r>
      <w:r>
        <w:rPr>
          <w:noProof/>
        </w:rPr>
        <w:tab/>
      </w:r>
      <w:r>
        <w:rPr>
          <w:noProof/>
        </w:rPr>
        <w:fldChar w:fldCharType="begin"/>
      </w:r>
      <w:r>
        <w:rPr>
          <w:noProof/>
        </w:rPr>
        <w:instrText xml:space="preserve"> PAGEREF _Toc449334295 \h </w:instrText>
      </w:r>
      <w:r>
        <w:rPr>
          <w:noProof/>
        </w:rPr>
      </w:r>
      <w:r>
        <w:rPr>
          <w:noProof/>
        </w:rPr>
        <w:fldChar w:fldCharType="separate"/>
      </w:r>
      <w:r w:rsidR="00CE5BF8">
        <w:rPr>
          <w:noProof/>
        </w:rPr>
        <w:t>8</w:t>
      </w:r>
      <w:r>
        <w:rPr>
          <w:noProof/>
        </w:rPr>
        <w:fldChar w:fldCharType="end"/>
      </w:r>
    </w:p>
    <w:p w14:paraId="6F75B831"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122825D1" w14:textId="77777777" w:rsidR="00D36983" w:rsidRPr="00093294" w:rsidRDefault="00D36983" w:rsidP="00D36983">
      <w:pPr>
        <w:pStyle w:val="ListofFigures"/>
      </w:pPr>
      <w:r w:rsidRPr="00093294">
        <w:t>List of Tables</w:t>
      </w:r>
    </w:p>
    <w:p w14:paraId="293F79B3" w14:textId="77777777" w:rsidR="00C739BC" w:rsidRDefault="00D36983">
      <w:pPr>
        <w:pStyle w:val="TableofFigures"/>
        <w:rPr>
          <w:rFonts w:eastAsiaTheme="minorEastAsia"/>
          <w:i w:val="0"/>
          <w:noProof/>
          <w:sz w:val="24"/>
          <w:szCs w:val="24"/>
          <w:lang w:val="en-US"/>
        </w:rPr>
      </w:pPr>
      <w:r w:rsidRPr="00093294">
        <w:fldChar w:fldCharType="begin"/>
      </w:r>
      <w:r w:rsidRPr="00093294">
        <w:instrText xml:space="preserve"> TOC \t "Table caption" \c </w:instrText>
      </w:r>
      <w:r w:rsidRPr="00093294">
        <w:fldChar w:fldCharType="separate"/>
      </w:r>
      <w:r w:rsidR="00C739BC">
        <w:rPr>
          <w:noProof/>
        </w:rPr>
        <w:t>Table 1</w:t>
      </w:r>
      <w:r w:rsidR="00C739BC">
        <w:rPr>
          <w:rFonts w:eastAsiaTheme="minorEastAsia"/>
          <w:i w:val="0"/>
          <w:noProof/>
          <w:sz w:val="24"/>
          <w:szCs w:val="24"/>
          <w:lang w:val="en-US"/>
        </w:rPr>
        <w:tab/>
      </w:r>
      <w:r w:rsidR="00C739BC">
        <w:rPr>
          <w:noProof/>
        </w:rPr>
        <w:t>Table of Teaching Modules</w:t>
      </w:r>
      <w:r w:rsidR="00C739BC">
        <w:rPr>
          <w:noProof/>
        </w:rPr>
        <w:tab/>
      </w:r>
      <w:r w:rsidR="00C739BC">
        <w:rPr>
          <w:noProof/>
        </w:rPr>
        <w:fldChar w:fldCharType="begin"/>
      </w:r>
      <w:r w:rsidR="00C739BC">
        <w:rPr>
          <w:noProof/>
        </w:rPr>
        <w:instrText xml:space="preserve"> PAGEREF _Toc449261771 \h </w:instrText>
      </w:r>
      <w:r w:rsidR="00C739BC">
        <w:rPr>
          <w:noProof/>
        </w:rPr>
      </w:r>
      <w:r w:rsidR="00C739BC">
        <w:rPr>
          <w:noProof/>
        </w:rPr>
        <w:fldChar w:fldCharType="separate"/>
      </w:r>
      <w:r w:rsidR="00CE5BF8">
        <w:rPr>
          <w:noProof/>
        </w:rPr>
        <w:t>6</w:t>
      </w:r>
      <w:r w:rsidR="00C739BC">
        <w:rPr>
          <w:noProof/>
        </w:rPr>
        <w:fldChar w:fldCharType="end"/>
      </w:r>
    </w:p>
    <w:p w14:paraId="032C9967" w14:textId="77777777" w:rsidR="00D36983" w:rsidRPr="00093294" w:rsidRDefault="00D36983" w:rsidP="00D36983">
      <w:r w:rsidRPr="00093294">
        <w:fldChar w:fldCharType="end"/>
      </w:r>
    </w:p>
    <w:p w14:paraId="6105C1EF" w14:textId="77777777" w:rsidR="00EB6F3C" w:rsidRPr="00093294" w:rsidRDefault="00EB6F3C" w:rsidP="00883AE3"/>
    <w:p w14:paraId="34EDCC89"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21CC8507" w14:textId="77777777" w:rsidR="00465491" w:rsidRPr="00093294" w:rsidRDefault="00465491" w:rsidP="00465491">
      <w:pPr>
        <w:pStyle w:val="Forward"/>
      </w:pPr>
      <w:bookmarkStart w:id="0" w:name="_Toc419881195"/>
      <w:r w:rsidRPr="00093294">
        <w:lastRenderedPageBreak/>
        <w:t>FOREWORD</w:t>
      </w:r>
      <w:bookmarkEnd w:id="0"/>
    </w:p>
    <w:p w14:paraId="3E182E8A"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40BE4B89" w14:textId="77777777" w:rsidR="0010151D" w:rsidRPr="00933831" w:rsidRDefault="0010151D" w:rsidP="0010151D">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5F6493B8" w14:textId="77777777"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E-141 Level 2 technician functions.  This model course on </w:t>
      </w:r>
      <w:r>
        <w:rPr>
          <w:rFonts w:cs="Arial"/>
          <w:lang w:eastAsia="de-DE"/>
        </w:rPr>
        <w:t>AtoN Service Craft and Buoy Tenders</w:t>
      </w:r>
      <w:r w:rsidRPr="00933831">
        <w:rPr>
          <w:rFonts w:cs="Arial"/>
          <w:lang w:eastAsia="de-DE"/>
        </w:rPr>
        <w:t xml:space="preserve"> should be read in conjunction with the Training Overview Document IALA WWA.L2.0 which contains standard guidance for the conduct of all Level 2 model courses</w:t>
      </w:r>
    </w:p>
    <w:p w14:paraId="3083E897" w14:textId="77777777"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Pr>
          <w:rFonts w:cs="Arial"/>
          <w:lang w:eastAsia="de-DE"/>
        </w:rPr>
        <w:t>an introduction to service craft and buoy tenders</w:t>
      </w:r>
      <w:r w:rsidRPr="00933831">
        <w:rPr>
          <w:rFonts w:cs="Arial"/>
          <w:lang w:eastAsia="de-DE"/>
        </w:rPr>
        <w:t>.  Assistance in implementing this and other model courses may be obtained from the IALA World Wide Academy at the following address:</w:t>
      </w:r>
    </w:p>
    <w:p w14:paraId="4F7EAE2A" w14:textId="77777777" w:rsidR="00D95BDA" w:rsidRPr="00093294" w:rsidRDefault="00D95BDA" w:rsidP="00465491">
      <w:pPr>
        <w:pStyle w:val="BodyText"/>
      </w:pPr>
    </w:p>
    <w:p w14:paraId="49EC5BC5" w14:textId="77777777" w:rsidR="00D95BDA" w:rsidRDefault="00D95BDA" w:rsidP="00465491">
      <w:pPr>
        <w:pStyle w:val="BodyText"/>
      </w:pPr>
    </w:p>
    <w:p w14:paraId="0B897E98" w14:textId="77777777" w:rsidR="00380F03" w:rsidRPr="00093294" w:rsidRDefault="00380F03" w:rsidP="00465491">
      <w:pPr>
        <w:pStyle w:val="BodyText"/>
      </w:pPr>
    </w:p>
    <w:p w14:paraId="34CA4185"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4E405CEA"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16394F6F" w14:textId="77777777" w:rsidR="00380F03" w:rsidRPr="003322BB" w:rsidRDefault="00380F03" w:rsidP="00380F03">
      <w:pPr>
        <w:pStyle w:val="BodyText"/>
        <w:tabs>
          <w:tab w:val="left" w:pos="6521"/>
          <w:tab w:val="left" w:pos="7513"/>
        </w:tabs>
        <w:spacing w:after="0"/>
        <w:rPr>
          <w:lang w:eastAsia="de-DE"/>
        </w:rPr>
      </w:pPr>
      <w:r>
        <w:rPr>
          <w:lang w:eastAsia="de-DE"/>
        </w:rPr>
        <w:t xml:space="preserve">10 rue des </w:t>
      </w:r>
      <w:proofErr w:type="spellStart"/>
      <w:r>
        <w:rPr>
          <w:lang w:eastAsia="de-DE"/>
        </w:rPr>
        <w:t>Gaudines</w:t>
      </w:r>
      <w:proofErr w:type="spellEnd"/>
      <w:r w:rsidRPr="003322BB">
        <w:rPr>
          <w:lang w:eastAsia="de-DE"/>
        </w:rPr>
        <w:tab/>
        <w:t>Fax:</w:t>
      </w:r>
      <w:r w:rsidRPr="003322BB">
        <w:rPr>
          <w:lang w:eastAsia="de-DE"/>
        </w:rPr>
        <w:tab/>
        <w:t>(+) 33 1 34 51 82 05</w:t>
      </w:r>
    </w:p>
    <w:p w14:paraId="2FA9014F" w14:textId="77777777" w:rsidR="00380F03" w:rsidRPr="003322BB" w:rsidRDefault="00380F03" w:rsidP="00380F03">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 xml:space="preserve">Saint </w:t>
      </w:r>
      <w:proofErr w:type="spellStart"/>
      <w:r w:rsidRPr="003322BB">
        <w:rPr>
          <w:lang w:eastAsia="de-DE"/>
        </w:rPr>
        <w:t>Germain-en-Laye</w:t>
      </w:r>
      <w:proofErr w:type="spellEnd"/>
      <w:r w:rsidRPr="003322BB">
        <w:rPr>
          <w:lang w:eastAsia="de-DE"/>
        </w:rPr>
        <w:tab/>
        <w:t>e-mail:</w:t>
      </w:r>
      <w:r w:rsidRPr="003322BB">
        <w:rPr>
          <w:lang w:eastAsia="de-DE"/>
        </w:rPr>
        <w:tab/>
      </w:r>
      <w:hyperlink r:id="rId13" w:history="1">
        <w:r w:rsidRPr="003322BB">
          <w:rPr>
            <w:rStyle w:val="Hyperlink"/>
            <w:rFonts w:eastAsia="Calibri"/>
          </w:rPr>
          <w:t>academy@iala-aism.org</w:t>
        </w:r>
      </w:hyperlink>
    </w:p>
    <w:p w14:paraId="01A3FF15"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4" w:history="1">
        <w:r w:rsidRPr="003322BB">
          <w:rPr>
            <w:rStyle w:val="Hyperlink"/>
            <w:rFonts w:cs="Arial"/>
            <w:lang w:eastAsia="de-DE"/>
          </w:rPr>
          <w:t>www.iala-aism.org</w:t>
        </w:r>
      </w:hyperlink>
    </w:p>
    <w:p w14:paraId="0B7D71C5" w14:textId="77777777" w:rsidR="00465491" w:rsidRPr="00093294" w:rsidRDefault="00465491" w:rsidP="00AC1940">
      <w:pPr>
        <w:pStyle w:val="BodyText"/>
        <w:tabs>
          <w:tab w:val="left" w:pos="6521"/>
          <w:tab w:val="left" w:pos="7513"/>
        </w:tabs>
      </w:pPr>
      <w:r w:rsidRPr="00093294">
        <w:br w:type="page"/>
      </w:r>
    </w:p>
    <w:p w14:paraId="66823B54" w14:textId="77777777" w:rsidR="00465491" w:rsidRPr="00093294" w:rsidRDefault="00513460" w:rsidP="00513460">
      <w:pPr>
        <w:pStyle w:val="Part"/>
      </w:pPr>
      <w:bookmarkStart w:id="1" w:name="_Toc442348085"/>
      <w:bookmarkStart w:id="2" w:name="_Toc449334252"/>
      <w:r w:rsidRPr="00093294">
        <w:lastRenderedPageBreak/>
        <w:t xml:space="preserve">- </w:t>
      </w:r>
      <w:r w:rsidR="007D747F" w:rsidRPr="00093294">
        <w:rPr>
          <w:caps w:val="0"/>
        </w:rPr>
        <w:t>COURSE OVERVIEW</w:t>
      </w:r>
      <w:bookmarkEnd w:id="1"/>
      <w:bookmarkEnd w:id="2"/>
    </w:p>
    <w:p w14:paraId="2D2AE3AA" w14:textId="77777777" w:rsidR="00465491" w:rsidRPr="00093294" w:rsidRDefault="0010151D" w:rsidP="00665C35">
      <w:pPr>
        <w:pStyle w:val="Heading1"/>
        <w:numPr>
          <w:ilvl w:val="0"/>
          <w:numId w:val="19"/>
        </w:numPr>
      </w:pPr>
      <w:bookmarkStart w:id="3" w:name="_Toc449334253"/>
      <w:r>
        <w:t>SCOPE</w:t>
      </w:r>
      <w:bookmarkEnd w:id="3"/>
    </w:p>
    <w:p w14:paraId="616CC054" w14:textId="77777777" w:rsidR="00465491" w:rsidRPr="00093294" w:rsidRDefault="00465491" w:rsidP="00465491">
      <w:pPr>
        <w:pStyle w:val="Heading1separatationline"/>
      </w:pPr>
    </w:p>
    <w:p w14:paraId="241B52F9" w14:textId="77777777" w:rsidR="00465491" w:rsidRPr="00093294" w:rsidRDefault="00F302F0" w:rsidP="0010151D">
      <w:pPr>
        <w:pStyle w:val="BodyText"/>
      </w:pPr>
      <w:r w:rsidRPr="00F302F0">
        <w:t xml:space="preserve">This course is intended to provide technicians with the theoretical training necessary to have a basic understanding of the principles of remote monitoring of AtoN. </w:t>
      </w:r>
      <w:r>
        <w:t xml:space="preserve"> </w:t>
      </w:r>
      <w:r w:rsidRPr="00F302F0">
        <w:t xml:space="preserve">This introductory course is intended to be supported by further training modules on AtoN, their components and Automatic Identification Systems. </w:t>
      </w:r>
      <w:r>
        <w:t xml:space="preserve"> </w:t>
      </w:r>
      <w:r w:rsidRPr="00F302F0">
        <w:t>Details of these supporting model courses can be found in the Level 2 Technician training overview document IALA WWA L2.0.</w:t>
      </w:r>
    </w:p>
    <w:p w14:paraId="474AE8FB" w14:textId="77777777" w:rsidR="00D2697A" w:rsidRDefault="0010151D" w:rsidP="0010151D">
      <w:pPr>
        <w:pStyle w:val="Heading1"/>
      </w:pPr>
      <w:bookmarkStart w:id="4" w:name="_Toc449334254"/>
      <w:r>
        <w:rPr>
          <w:caps w:val="0"/>
        </w:rPr>
        <w:t>OBJECTIVE</w:t>
      </w:r>
      <w:bookmarkEnd w:id="4"/>
    </w:p>
    <w:p w14:paraId="1FD8CCD0" w14:textId="77777777" w:rsidR="0010151D" w:rsidRDefault="0010151D" w:rsidP="0010151D">
      <w:pPr>
        <w:pStyle w:val="Heading1separatationline"/>
      </w:pPr>
    </w:p>
    <w:p w14:paraId="5B36030E" w14:textId="77777777" w:rsidR="0010151D" w:rsidRPr="0010151D" w:rsidRDefault="00F302F0" w:rsidP="0010151D">
      <w:pPr>
        <w:pStyle w:val="BodyText"/>
      </w:pPr>
      <w:r w:rsidRPr="00F302F0">
        <w:t>Upon successful completion of this course, participants will have acquired sufficient knowledge and skill to understand the principles of remote monitoring of AtoN within their organisations.</w:t>
      </w:r>
    </w:p>
    <w:p w14:paraId="42201278" w14:textId="77777777" w:rsidR="0010151D" w:rsidRDefault="0010151D" w:rsidP="0010151D">
      <w:pPr>
        <w:pStyle w:val="Heading1"/>
      </w:pPr>
      <w:bookmarkStart w:id="5" w:name="_Toc449334255"/>
      <w:r>
        <w:t>COURSE OUTLINE</w:t>
      </w:r>
      <w:bookmarkEnd w:id="5"/>
    </w:p>
    <w:p w14:paraId="63714C06" w14:textId="77777777" w:rsidR="0010151D" w:rsidRDefault="0010151D" w:rsidP="0010151D">
      <w:pPr>
        <w:pStyle w:val="Heading1separatationline"/>
      </w:pPr>
    </w:p>
    <w:p w14:paraId="0C7E787F" w14:textId="77777777" w:rsidR="002A689F" w:rsidRPr="0010151D" w:rsidRDefault="00F302F0" w:rsidP="0010151D">
      <w:pPr>
        <w:pStyle w:val="BodyText"/>
      </w:pPr>
      <w:r w:rsidRPr="00F302F0">
        <w:t xml:space="preserve">This course is intended to cover the knowledge required for a technician to understand the principles of operation of remote monitoring of AtoN.  The complete course comprises 4 classroom modules and one practical module, each of which deals with a specific subject covering aspects of Remote Monitoring of AtoN. </w:t>
      </w:r>
      <w:r>
        <w:t xml:space="preserve"> </w:t>
      </w:r>
      <w:r w:rsidRPr="00F302F0">
        <w:t>Each module begins by stating its scope and aims, and then provides a teaching syllabus.</w:t>
      </w:r>
    </w:p>
    <w:p w14:paraId="6AE14C58" w14:textId="77777777" w:rsidR="0010151D" w:rsidRDefault="0010151D" w:rsidP="0010151D">
      <w:pPr>
        <w:pStyle w:val="Heading1"/>
      </w:pPr>
      <w:bookmarkStart w:id="6" w:name="_Toc449334256"/>
      <w:r>
        <w:t>TEACHING MODULES</w:t>
      </w:r>
      <w:bookmarkEnd w:id="6"/>
    </w:p>
    <w:p w14:paraId="603AAC40" w14:textId="77777777" w:rsidR="0010151D" w:rsidRDefault="0010151D" w:rsidP="0010151D">
      <w:pPr>
        <w:pStyle w:val="Heading1separatationline"/>
      </w:pPr>
    </w:p>
    <w:p w14:paraId="45EEFCD3" w14:textId="77777777" w:rsidR="0010151D" w:rsidRDefault="0010151D" w:rsidP="00EA4259">
      <w:pPr>
        <w:pStyle w:val="Tablecaption"/>
        <w:jc w:val="center"/>
      </w:pPr>
      <w:bookmarkStart w:id="7" w:name="_Toc449261771"/>
      <w:r>
        <w:t>Table of Teaching Modules</w:t>
      </w:r>
      <w:bookmarkEnd w:id="7"/>
    </w:p>
    <w:tbl>
      <w:tblPr>
        <w:tblW w:w="8949" w:type="dxa"/>
        <w:jc w:val="center"/>
        <w:tblLayout w:type="fixed"/>
        <w:tblLook w:val="0000" w:firstRow="0" w:lastRow="0" w:firstColumn="0" w:lastColumn="0" w:noHBand="0" w:noVBand="0"/>
      </w:tblPr>
      <w:tblGrid>
        <w:gridCol w:w="3124"/>
        <w:gridCol w:w="1296"/>
        <w:gridCol w:w="4529"/>
      </w:tblGrid>
      <w:tr w:rsidR="00EA4259" w:rsidRPr="001A35C8" w14:paraId="201BAAEA" w14:textId="77777777" w:rsidTr="00AD2F0F">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7C6601DE"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70628BF8"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0FA09FB5" w14:textId="77777777" w:rsidR="00EA4259" w:rsidRPr="0081138A" w:rsidRDefault="00EA4259" w:rsidP="00EA4259">
            <w:pPr>
              <w:pStyle w:val="Tableheading"/>
            </w:pPr>
            <w:r w:rsidRPr="0081138A">
              <w:t>Overview</w:t>
            </w:r>
          </w:p>
        </w:tc>
      </w:tr>
      <w:tr w:rsidR="00EA4259" w:rsidRPr="001A35C8" w14:paraId="0293E3B6"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0788369" w14:textId="77777777" w:rsidR="00EA4259" w:rsidRPr="005A5150" w:rsidRDefault="00F302F0" w:rsidP="00EA4259">
            <w:pPr>
              <w:pStyle w:val="Tabletext"/>
            </w:pPr>
            <w:r w:rsidRPr="00F302F0">
              <w:t>Monitoring overview</w:t>
            </w:r>
          </w:p>
        </w:tc>
        <w:tc>
          <w:tcPr>
            <w:tcW w:w="1296" w:type="dxa"/>
            <w:tcBorders>
              <w:top w:val="single" w:sz="6" w:space="0" w:color="000000"/>
              <w:left w:val="single" w:sz="4" w:space="0" w:color="000000"/>
              <w:bottom w:val="single" w:sz="4" w:space="0" w:color="000000"/>
              <w:right w:val="single" w:sz="4" w:space="0" w:color="000000"/>
            </w:tcBorders>
            <w:vAlign w:val="center"/>
          </w:tcPr>
          <w:p w14:paraId="0A563A06" w14:textId="77777777" w:rsidR="00EA4259" w:rsidRPr="005A5150" w:rsidRDefault="00EA4259" w:rsidP="00EA4259">
            <w:pPr>
              <w:pStyle w:val="Tabletext"/>
              <w:jc w:val="center"/>
            </w:pPr>
            <w:r>
              <w:t>2.0</w:t>
            </w:r>
          </w:p>
        </w:tc>
        <w:tc>
          <w:tcPr>
            <w:tcW w:w="4529" w:type="dxa"/>
            <w:tcBorders>
              <w:top w:val="single" w:sz="6" w:space="0" w:color="000000"/>
              <w:left w:val="single" w:sz="4" w:space="0" w:color="000000"/>
              <w:bottom w:val="single" w:sz="4" w:space="0" w:color="000000"/>
              <w:right w:val="single" w:sz="4" w:space="0" w:color="000000"/>
            </w:tcBorders>
          </w:tcPr>
          <w:p w14:paraId="28FCBAB8" w14:textId="77777777" w:rsidR="00BB28FC" w:rsidRPr="001A35C8" w:rsidRDefault="00593147" w:rsidP="00F302F0">
            <w:pPr>
              <w:pStyle w:val="Tabletext"/>
              <w:ind w:left="2"/>
            </w:pPr>
            <w:r w:rsidRPr="00593147">
              <w:rPr>
                <w:rFonts w:cs="Arial"/>
              </w:rPr>
              <w:t>This module describes an overview of how AtoN can be monitored remotely</w:t>
            </w:r>
          </w:p>
        </w:tc>
      </w:tr>
      <w:tr w:rsidR="00EA4259" w:rsidRPr="001A35C8" w14:paraId="0D43401B"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E937FCD" w14:textId="77777777" w:rsidR="00EA4259" w:rsidRPr="005A5150" w:rsidRDefault="00F302F0" w:rsidP="00EA4259">
            <w:pPr>
              <w:pStyle w:val="Tabletext"/>
            </w:pPr>
            <w:r w:rsidRPr="00F302F0">
              <w:t>Methods of monitoring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7B9ACEA3" w14:textId="77777777" w:rsidR="00EA4259" w:rsidRPr="005A5150" w:rsidRDefault="00F302F0" w:rsidP="00EA4259">
            <w:pPr>
              <w:pStyle w:val="Tabletext"/>
              <w:jc w:val="center"/>
            </w:pPr>
            <w:r>
              <w:t>2</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7CF63B06" w14:textId="77777777" w:rsidR="00EA4259" w:rsidRPr="00EA0429" w:rsidRDefault="00583413" w:rsidP="00BB28FC">
            <w:pPr>
              <w:pStyle w:val="Tabletext"/>
              <w:ind w:left="2"/>
            </w:pPr>
            <w:r w:rsidRPr="00583413">
              <w:t>This module describes the technologies in common use for monitoring AtoN</w:t>
            </w:r>
          </w:p>
        </w:tc>
      </w:tr>
      <w:tr w:rsidR="00F302F0" w:rsidRPr="001A35C8" w14:paraId="41C4D51D"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7FF0713" w14:textId="77777777" w:rsidR="00F302F0" w:rsidRPr="00F302F0" w:rsidRDefault="00F302F0" w:rsidP="00EA4259">
            <w:pPr>
              <w:pStyle w:val="Tabletext"/>
            </w:pPr>
            <w:r w:rsidRPr="00F302F0">
              <w:t>Problems and fault finding</w:t>
            </w:r>
          </w:p>
        </w:tc>
        <w:tc>
          <w:tcPr>
            <w:tcW w:w="1296" w:type="dxa"/>
            <w:tcBorders>
              <w:top w:val="single" w:sz="4" w:space="0" w:color="000000"/>
              <w:left w:val="single" w:sz="4" w:space="0" w:color="000000"/>
              <w:bottom w:val="single" w:sz="4" w:space="0" w:color="000000"/>
              <w:right w:val="single" w:sz="4" w:space="0" w:color="000000"/>
            </w:tcBorders>
            <w:vAlign w:val="center"/>
          </w:tcPr>
          <w:p w14:paraId="3DBF57BE" w14:textId="77777777" w:rsidR="00F302F0" w:rsidRDefault="00F302F0" w:rsidP="00EA4259">
            <w:pPr>
              <w:pStyle w:val="Tabletext"/>
              <w:jc w:val="center"/>
            </w:pPr>
            <w:r>
              <w:t>1.0</w:t>
            </w:r>
          </w:p>
        </w:tc>
        <w:tc>
          <w:tcPr>
            <w:tcW w:w="4529" w:type="dxa"/>
            <w:tcBorders>
              <w:top w:val="single" w:sz="4" w:space="0" w:color="000000"/>
              <w:left w:val="single" w:sz="4" w:space="0" w:color="000000"/>
              <w:bottom w:val="single" w:sz="4" w:space="0" w:color="000000"/>
              <w:right w:val="single" w:sz="4" w:space="0" w:color="000000"/>
            </w:tcBorders>
          </w:tcPr>
          <w:p w14:paraId="7095E6D1" w14:textId="77777777" w:rsidR="00F302F0" w:rsidRPr="00EA0429" w:rsidRDefault="00583413" w:rsidP="00BB28FC">
            <w:pPr>
              <w:pStyle w:val="Tabletext"/>
              <w:ind w:left="2"/>
            </w:pPr>
            <w:r w:rsidRPr="00583413">
              <w:t>This module describes typical problems found on monitoring systems</w:t>
            </w:r>
          </w:p>
        </w:tc>
      </w:tr>
      <w:tr w:rsidR="00F302F0" w:rsidRPr="001A35C8" w14:paraId="6680E565"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73096AC" w14:textId="77777777" w:rsidR="00F302F0" w:rsidRPr="00F302F0" w:rsidRDefault="00F302F0" w:rsidP="00EA4259">
            <w:pPr>
              <w:pStyle w:val="Tabletext"/>
            </w:pPr>
            <w:r w:rsidRPr="00F302F0">
              <w:t>Practical</w:t>
            </w:r>
          </w:p>
        </w:tc>
        <w:tc>
          <w:tcPr>
            <w:tcW w:w="1296" w:type="dxa"/>
            <w:tcBorders>
              <w:top w:val="single" w:sz="4" w:space="0" w:color="000000"/>
              <w:left w:val="single" w:sz="4" w:space="0" w:color="000000"/>
              <w:bottom w:val="single" w:sz="4" w:space="0" w:color="000000"/>
              <w:right w:val="single" w:sz="4" w:space="0" w:color="000000"/>
            </w:tcBorders>
            <w:vAlign w:val="center"/>
          </w:tcPr>
          <w:p w14:paraId="5E1115DB" w14:textId="77777777" w:rsidR="00F302F0" w:rsidRDefault="00F302F0"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50805670" w14:textId="77777777" w:rsidR="00F302F0" w:rsidRPr="00EA0429" w:rsidRDefault="00583413" w:rsidP="00BB28FC">
            <w:pPr>
              <w:pStyle w:val="Tabletext"/>
              <w:ind w:left="2"/>
            </w:pPr>
            <w:r w:rsidRPr="00583413">
              <w:t>This module describes how to gain practical experience of remote monitoring</w:t>
            </w:r>
          </w:p>
        </w:tc>
      </w:tr>
      <w:tr w:rsidR="00EA4259" w:rsidRPr="001A35C8" w14:paraId="551E5CA3"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9ED444E" w14:textId="77777777" w:rsidR="00EA4259" w:rsidRPr="005A5150" w:rsidRDefault="00EA4259"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E6264C4" w14:textId="77777777" w:rsidR="00EA4259" w:rsidRPr="005A5150" w:rsidRDefault="00EA4259" w:rsidP="00EA4259">
            <w:pPr>
              <w:pStyle w:val="Tabletext"/>
              <w:jc w:val="center"/>
            </w:pPr>
            <w:r w:rsidRPr="005A5150">
              <w:t>1</w:t>
            </w:r>
            <w:r>
              <w:t>.</w:t>
            </w:r>
            <w:commentRangeStart w:id="8"/>
            <w:r>
              <w:t>0</w:t>
            </w:r>
            <w:commentRangeEnd w:id="8"/>
            <w:r w:rsidR="00291BA7">
              <w:rPr>
                <w:rStyle w:val="CommentReference"/>
                <w:color w:val="auto"/>
              </w:rPr>
              <w:commentReference w:id="8"/>
            </w:r>
          </w:p>
        </w:tc>
        <w:tc>
          <w:tcPr>
            <w:tcW w:w="4529" w:type="dxa"/>
            <w:tcBorders>
              <w:top w:val="single" w:sz="4" w:space="0" w:color="000000"/>
              <w:left w:val="single" w:sz="4" w:space="0" w:color="000000"/>
              <w:bottom w:val="single" w:sz="4" w:space="0" w:color="000000"/>
              <w:right w:val="single" w:sz="4" w:space="0" w:color="000000"/>
            </w:tcBorders>
          </w:tcPr>
          <w:p w14:paraId="3FC07391" w14:textId="77777777" w:rsidR="00EA4259" w:rsidRPr="005A5150" w:rsidRDefault="00583413" w:rsidP="00BB28FC">
            <w:pPr>
              <w:pStyle w:val="Tabletext"/>
              <w:ind w:left="2"/>
              <w:rPr>
                <w:color w:val="auto"/>
              </w:rPr>
            </w:pPr>
            <w:commentRangeStart w:id="9"/>
            <w:r w:rsidRPr="00583413">
              <w:rPr>
                <w:color w:val="auto"/>
                <w:highlight w:val="yellow"/>
              </w:rPr>
              <w:t>??</w:t>
            </w:r>
            <w:commentRangeEnd w:id="9"/>
            <w:r>
              <w:rPr>
                <w:rStyle w:val="CommentReference"/>
                <w:color w:val="auto"/>
              </w:rPr>
              <w:commentReference w:id="9"/>
            </w:r>
            <w:ins w:id="10" w:author="Simon Millyard" w:date="2017-03-28T13:14:00Z">
              <w:r w:rsidR="00291BA7">
                <w:rPr>
                  <w:color w:val="auto"/>
                </w:rPr>
                <w:t>Written test</w:t>
              </w:r>
            </w:ins>
          </w:p>
        </w:tc>
      </w:tr>
      <w:tr w:rsidR="00EA4259" w:rsidRPr="001A35C8" w14:paraId="4ADBBFFF" w14:textId="77777777" w:rsidTr="00AD2F0F">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8D4C6B0"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65D70FDF" w14:textId="77777777" w:rsidR="00EA4259" w:rsidRPr="005A5150" w:rsidRDefault="00F302F0" w:rsidP="00EA4259">
            <w:pPr>
              <w:pStyle w:val="Tabletext"/>
              <w:jc w:val="center"/>
              <w:rPr>
                <w:b/>
              </w:rPr>
            </w:pPr>
            <w:r>
              <w:rPr>
                <w:b/>
              </w:rPr>
              <w:t>8.</w:t>
            </w:r>
            <w:r w:rsidR="00EA4259">
              <w:rPr>
                <w:b/>
              </w:rPr>
              <w:t>0</w:t>
            </w:r>
          </w:p>
        </w:tc>
        <w:tc>
          <w:tcPr>
            <w:tcW w:w="4529" w:type="dxa"/>
            <w:tcBorders>
              <w:top w:val="single" w:sz="4" w:space="0" w:color="000000"/>
              <w:left w:val="single" w:sz="4" w:space="0" w:color="000000"/>
              <w:bottom w:val="single" w:sz="6" w:space="0" w:color="000000"/>
              <w:right w:val="single" w:sz="4" w:space="0" w:color="000000"/>
            </w:tcBorders>
          </w:tcPr>
          <w:p w14:paraId="0688D839" w14:textId="77777777" w:rsidR="00EA4259" w:rsidRPr="005A5150" w:rsidRDefault="00245141" w:rsidP="00BB28FC">
            <w:pPr>
              <w:pStyle w:val="Tabletext"/>
              <w:ind w:left="2"/>
              <w:rPr>
                <w:color w:val="auto"/>
              </w:rPr>
            </w:pPr>
            <w:r>
              <w:rPr>
                <w:color w:val="auto"/>
              </w:rPr>
              <w:t>Two-</w:t>
            </w:r>
            <w:r w:rsidR="00EA4259">
              <w:rPr>
                <w:color w:val="auto"/>
              </w:rPr>
              <w:t>day course</w:t>
            </w:r>
          </w:p>
        </w:tc>
      </w:tr>
    </w:tbl>
    <w:p w14:paraId="6B6189CD" w14:textId="77777777" w:rsidR="0010151D" w:rsidRPr="0010151D" w:rsidRDefault="0010151D" w:rsidP="00EA4259">
      <w:pPr>
        <w:jc w:val="center"/>
      </w:pPr>
    </w:p>
    <w:p w14:paraId="17F07A75" w14:textId="77777777" w:rsidR="0010151D" w:rsidRDefault="00EA4259" w:rsidP="00EA4259">
      <w:pPr>
        <w:pStyle w:val="Heading1"/>
      </w:pPr>
      <w:bookmarkStart w:id="11" w:name="_Toc449334257"/>
      <w:r>
        <w:t>SPECIFIC COURSE RELATED TEACHING AIDS</w:t>
      </w:r>
      <w:bookmarkEnd w:id="11"/>
    </w:p>
    <w:p w14:paraId="7F968D14" w14:textId="77777777" w:rsidR="00EA4259" w:rsidRDefault="00EA4259" w:rsidP="00EA4259">
      <w:pPr>
        <w:pStyle w:val="Heading1separatationline"/>
      </w:pPr>
    </w:p>
    <w:p w14:paraId="4DAF2968" w14:textId="77777777" w:rsidR="00F302F0" w:rsidRPr="00F302F0" w:rsidRDefault="00F302F0" w:rsidP="00F302F0">
      <w:pPr>
        <w:pStyle w:val="List1"/>
      </w:pPr>
      <w:r w:rsidRPr="00F302F0">
        <w:t>This course involves classroom instruction only. Classrooms should be equipped with blackboards, whiteboards, and overhead projectors to enable presentation of the subject matter.</w:t>
      </w:r>
    </w:p>
    <w:p w14:paraId="53D45F69" w14:textId="77777777" w:rsidR="0010151D" w:rsidRDefault="00F302F0" w:rsidP="00F302F0">
      <w:pPr>
        <w:pStyle w:val="List1"/>
      </w:pPr>
      <w:r w:rsidRPr="00F302F0">
        <w:t>Examples of Remote Monitoring of equipment and programming units / PCs should be to hand to enable the student to gain practical application and programming skills during the course.</w:t>
      </w:r>
    </w:p>
    <w:p w14:paraId="155D16D0" w14:textId="77777777" w:rsidR="0010151D" w:rsidRPr="003322BB" w:rsidRDefault="0010151D" w:rsidP="0010151D">
      <w:pPr>
        <w:pStyle w:val="Heading1"/>
      </w:pPr>
      <w:bookmarkStart w:id="12" w:name="_Toc449012678"/>
      <w:bookmarkStart w:id="13" w:name="_Toc449334258"/>
      <w:r w:rsidRPr="003322BB">
        <w:lastRenderedPageBreak/>
        <w:t>ACRONYMS</w:t>
      </w:r>
      <w:bookmarkEnd w:id="12"/>
      <w:bookmarkEnd w:id="13"/>
    </w:p>
    <w:p w14:paraId="2F40F0F8" w14:textId="77777777" w:rsidR="0010151D" w:rsidRPr="003322BB" w:rsidRDefault="0010151D" w:rsidP="0010151D">
      <w:pPr>
        <w:pStyle w:val="Heading1separatationline"/>
      </w:pPr>
    </w:p>
    <w:p w14:paraId="696937E7" w14:textId="77777777" w:rsidR="0010151D" w:rsidRPr="003322BB" w:rsidRDefault="0010151D" w:rsidP="0010151D">
      <w:pPr>
        <w:pStyle w:val="BodyText"/>
      </w:pPr>
      <w:r w:rsidRPr="003322BB">
        <w:t>To assist in the use of this model course, the following acronyms have been used:</w:t>
      </w:r>
    </w:p>
    <w:p w14:paraId="049282A5" w14:textId="77777777" w:rsidR="0010151D" w:rsidRPr="003322BB" w:rsidRDefault="0010151D" w:rsidP="0010151D">
      <w:pPr>
        <w:pStyle w:val="Acronym"/>
      </w:pPr>
      <w:r w:rsidRPr="003322BB">
        <w:t>AtoN</w:t>
      </w:r>
      <w:r w:rsidRPr="003322BB">
        <w:tab/>
        <w:t>Aid(s) to Navigation</w:t>
      </w:r>
    </w:p>
    <w:p w14:paraId="03AAB2BC" w14:textId="77777777" w:rsidR="0010151D" w:rsidRDefault="0010151D" w:rsidP="0010151D">
      <w:pPr>
        <w:pStyle w:val="Acronym"/>
      </w:pPr>
      <w:r w:rsidRPr="003322BB">
        <w:t>IALA</w:t>
      </w:r>
      <w:r w:rsidRPr="003322BB">
        <w:tab/>
        <w:t>International Association of Marine Aids to Navigation and Lighthouse Authorities</w:t>
      </w:r>
    </w:p>
    <w:p w14:paraId="46979204" w14:textId="77777777" w:rsidR="0010151D" w:rsidRPr="003322BB" w:rsidRDefault="0010151D" w:rsidP="0010151D">
      <w:pPr>
        <w:pStyle w:val="Acronym"/>
      </w:pPr>
      <w:r>
        <w:t>L</w:t>
      </w:r>
      <w:r>
        <w:tab/>
        <w:t>Level</w:t>
      </w:r>
    </w:p>
    <w:p w14:paraId="3FC97460"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2E82674F" w14:textId="77777777" w:rsidR="0010151D" w:rsidRDefault="0010151D" w:rsidP="0010151D">
      <w:pPr>
        <w:pStyle w:val="Acronym"/>
      </w:pPr>
      <w:r w:rsidRPr="003322BB">
        <w:t>WWA</w:t>
      </w:r>
      <w:r w:rsidRPr="003322BB">
        <w:tab/>
        <w:t>World Wide Academy</w:t>
      </w:r>
    </w:p>
    <w:p w14:paraId="5BC212C5" w14:textId="77777777" w:rsidR="0010151D" w:rsidRDefault="0010151D" w:rsidP="0010151D">
      <w:pPr>
        <w:pStyle w:val="Heading1"/>
      </w:pPr>
      <w:bookmarkStart w:id="14" w:name="_Toc449012679"/>
      <w:bookmarkStart w:id="15" w:name="_Toc449334259"/>
      <w:r>
        <w:rPr>
          <w:caps w:val="0"/>
        </w:rPr>
        <w:t>DEFINITIONS</w:t>
      </w:r>
      <w:bookmarkEnd w:id="14"/>
      <w:bookmarkEnd w:id="15"/>
    </w:p>
    <w:p w14:paraId="3F56FDF0" w14:textId="77777777" w:rsidR="0010151D" w:rsidRDefault="0010151D" w:rsidP="0010151D">
      <w:pPr>
        <w:pStyle w:val="Heading1separatationline"/>
      </w:pPr>
    </w:p>
    <w:p w14:paraId="0758A906" w14:textId="77777777"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7" w:history="1">
        <w:r w:rsidRPr="00EE7D9E">
          <w:rPr>
            <w:rStyle w:val="Hyperlink"/>
            <w:lang w:val="en-US"/>
          </w:rPr>
          <w:t>http://www.iala-aism.org/wiki/dictionary</w:t>
        </w:r>
      </w:hyperlink>
      <w:r w:rsidR="00236556">
        <w:rPr>
          <w:rStyle w:val="Hyperlink"/>
          <w:lang w:val="en-US"/>
        </w:rPr>
        <w:t>.</w:t>
      </w:r>
    </w:p>
    <w:p w14:paraId="6F58ED92" w14:textId="77777777" w:rsidR="0010151D" w:rsidRPr="003322BB" w:rsidRDefault="0010151D" w:rsidP="0010151D">
      <w:pPr>
        <w:pStyle w:val="Heading1"/>
      </w:pPr>
      <w:bookmarkStart w:id="16" w:name="_Toc449012680"/>
      <w:bookmarkStart w:id="17" w:name="_Toc449334260"/>
      <w:r w:rsidRPr="003322BB">
        <w:t>REFERENCES</w:t>
      </w:r>
      <w:bookmarkEnd w:id="16"/>
      <w:bookmarkEnd w:id="17"/>
    </w:p>
    <w:p w14:paraId="419EE231" w14:textId="77777777" w:rsidR="0010151D" w:rsidRPr="003322BB" w:rsidRDefault="0010151D" w:rsidP="0010151D">
      <w:pPr>
        <w:pStyle w:val="Heading1separatationline"/>
      </w:pPr>
    </w:p>
    <w:p w14:paraId="075837DD"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5E63C664" w14:textId="77777777" w:rsidR="0010151D" w:rsidRDefault="00F302F0" w:rsidP="00665C35">
      <w:pPr>
        <w:pStyle w:val="List1"/>
        <w:numPr>
          <w:ilvl w:val="0"/>
          <w:numId w:val="21"/>
        </w:numPr>
      </w:pPr>
      <w:r w:rsidRPr="00F302F0">
        <w:t>IALA Guideline 1008 on Remote Monitoring and Control of Aids to Navigation</w:t>
      </w:r>
      <w:r w:rsidR="0010151D">
        <w:t>.</w:t>
      </w:r>
    </w:p>
    <w:p w14:paraId="34BED181" w14:textId="77777777" w:rsidR="00FD3637" w:rsidRDefault="00FD3637">
      <w:pPr>
        <w:spacing w:after="200" w:line="276" w:lineRule="auto"/>
        <w:rPr>
          <w:sz w:val="22"/>
        </w:rPr>
      </w:pPr>
      <w:r>
        <w:br w:type="page"/>
      </w:r>
    </w:p>
    <w:p w14:paraId="17782047" w14:textId="77777777" w:rsidR="0010151D" w:rsidRDefault="00FD3637" w:rsidP="00FD3637">
      <w:pPr>
        <w:pStyle w:val="Part"/>
      </w:pPr>
      <w:r>
        <w:lastRenderedPageBreak/>
        <w:t xml:space="preserve"> </w:t>
      </w:r>
      <w:bookmarkStart w:id="18" w:name="_Toc449334261"/>
      <w:r>
        <w:t>– TEACHING MODULES</w:t>
      </w:r>
      <w:bookmarkEnd w:id="18"/>
    </w:p>
    <w:p w14:paraId="767AF22C" w14:textId="77777777" w:rsidR="00FD3637" w:rsidRDefault="00FD3637" w:rsidP="00665C35">
      <w:pPr>
        <w:pStyle w:val="Heading1"/>
        <w:numPr>
          <w:ilvl w:val="0"/>
          <w:numId w:val="23"/>
        </w:numPr>
      </w:pPr>
      <w:bookmarkStart w:id="19" w:name="_Toc449334262"/>
      <w:r>
        <w:t xml:space="preserve">MODULE 1 – </w:t>
      </w:r>
      <w:bookmarkEnd w:id="19"/>
      <w:r w:rsidR="00EE7D00" w:rsidRPr="00EE7D00">
        <w:rPr>
          <w:caps w:val="0"/>
        </w:rPr>
        <w:t>MONITORING OVERVIEW</w:t>
      </w:r>
    </w:p>
    <w:p w14:paraId="65A96C88" w14:textId="77777777" w:rsidR="00FD3637" w:rsidRDefault="00FD3637" w:rsidP="00FD3637">
      <w:pPr>
        <w:pStyle w:val="Heading1separatationline"/>
      </w:pPr>
    </w:p>
    <w:p w14:paraId="2FB582A3" w14:textId="77777777" w:rsidR="00FD3637" w:rsidRDefault="00FD3637" w:rsidP="00FD3637">
      <w:pPr>
        <w:pStyle w:val="Heading2"/>
      </w:pPr>
      <w:bookmarkStart w:id="20" w:name="_Toc449334263"/>
      <w:r>
        <w:t>Scope</w:t>
      </w:r>
      <w:bookmarkEnd w:id="20"/>
    </w:p>
    <w:p w14:paraId="616169E6" w14:textId="77777777" w:rsidR="00FD3637" w:rsidRDefault="00FD3637" w:rsidP="00FD3637">
      <w:pPr>
        <w:pStyle w:val="Heading2separationline"/>
      </w:pPr>
    </w:p>
    <w:p w14:paraId="71288FB7" w14:textId="77777777" w:rsidR="00FD3637" w:rsidRDefault="00EE7D00" w:rsidP="00FD3637">
      <w:pPr>
        <w:pStyle w:val="BodyText"/>
      </w:pPr>
      <w:r w:rsidRPr="00EE7D00">
        <w:rPr>
          <w:rFonts w:cs="Arial"/>
        </w:rPr>
        <w:t>This module describes an overview of how AtoN can be monitored remotely.</w:t>
      </w:r>
    </w:p>
    <w:p w14:paraId="3C1E66A7" w14:textId="77777777" w:rsidR="00FD3637" w:rsidRDefault="00FD3637" w:rsidP="00FD3637">
      <w:pPr>
        <w:pStyle w:val="Heading2"/>
      </w:pPr>
      <w:bookmarkStart w:id="21" w:name="_Toc449334264"/>
      <w:r>
        <w:t>Learning Objective</w:t>
      </w:r>
      <w:bookmarkEnd w:id="21"/>
    </w:p>
    <w:p w14:paraId="7554E237" w14:textId="77777777" w:rsidR="00FD3637" w:rsidRDefault="00FD3637" w:rsidP="00FD3637">
      <w:pPr>
        <w:pStyle w:val="Heading2separationline"/>
      </w:pPr>
    </w:p>
    <w:p w14:paraId="5477581B" w14:textId="77777777" w:rsidR="002A689F" w:rsidRPr="002A689F" w:rsidRDefault="00EE7D00" w:rsidP="00FD3637">
      <w:pPr>
        <w:pStyle w:val="BodyText"/>
        <w:rPr>
          <w:b/>
        </w:rPr>
      </w:pPr>
      <w:r w:rsidRPr="00EE7D00">
        <w:t xml:space="preserve">To gain a </w:t>
      </w:r>
      <w:r w:rsidRPr="00EE7D00">
        <w:rPr>
          <w:b/>
        </w:rPr>
        <w:t>satisfactory</w:t>
      </w:r>
      <w:r w:rsidRPr="00EE7D00">
        <w:t xml:space="preserve"> understanding of why monitoring is used and what can be monitored</w:t>
      </w:r>
      <w:r>
        <w:t>.</w:t>
      </w:r>
    </w:p>
    <w:p w14:paraId="017BF508" w14:textId="77777777" w:rsidR="00FD3637" w:rsidRDefault="00FD3637" w:rsidP="00FD3637">
      <w:pPr>
        <w:pStyle w:val="Heading2"/>
      </w:pPr>
      <w:bookmarkStart w:id="22" w:name="_Toc449334265"/>
      <w:r>
        <w:t>S</w:t>
      </w:r>
      <w:r w:rsidR="003A30F5">
        <w:t>yllabus</w:t>
      </w:r>
      <w:bookmarkEnd w:id="22"/>
    </w:p>
    <w:p w14:paraId="0B73D2A1" w14:textId="77777777" w:rsidR="00FD3637" w:rsidRDefault="00FD3637" w:rsidP="00FD3637">
      <w:pPr>
        <w:pStyle w:val="Heading2separationline"/>
      </w:pPr>
    </w:p>
    <w:p w14:paraId="75643018" w14:textId="77777777" w:rsidR="00FD3637" w:rsidRDefault="00FD3637" w:rsidP="00FD3637">
      <w:pPr>
        <w:pStyle w:val="Heading3"/>
      </w:pPr>
      <w:bookmarkStart w:id="23" w:name="_Toc449334266"/>
      <w:r>
        <w:t xml:space="preserve">Lesson 1 – </w:t>
      </w:r>
      <w:bookmarkEnd w:id="23"/>
      <w:r w:rsidR="00EE7D00" w:rsidRPr="00EE7D00">
        <w:t>Advantages of monitoring</w:t>
      </w:r>
    </w:p>
    <w:p w14:paraId="1F960A9C" w14:textId="77777777" w:rsidR="006A70A6" w:rsidRPr="006A70A6" w:rsidRDefault="006A70A6" w:rsidP="006A70A6">
      <w:pPr>
        <w:pStyle w:val="List1"/>
        <w:numPr>
          <w:ilvl w:val="0"/>
          <w:numId w:val="26"/>
        </w:numPr>
      </w:pPr>
      <w:r w:rsidRPr="006A70A6">
        <w:t>Verification of AtoN status</w:t>
      </w:r>
      <w:r>
        <w:t>.</w:t>
      </w:r>
    </w:p>
    <w:p w14:paraId="5A21C488" w14:textId="77777777" w:rsidR="00CE5BF8" w:rsidRDefault="006A70A6" w:rsidP="006A70A6">
      <w:pPr>
        <w:pStyle w:val="List1"/>
        <w:numPr>
          <w:ilvl w:val="0"/>
          <w:numId w:val="26"/>
        </w:numPr>
      </w:pPr>
      <w:r w:rsidRPr="006A70A6">
        <w:t>Prediction of faults to aid repairs</w:t>
      </w:r>
      <w:r>
        <w:t>.</w:t>
      </w:r>
    </w:p>
    <w:p w14:paraId="5C7D88A5" w14:textId="77777777" w:rsidR="00FD3637" w:rsidRDefault="00FD3637" w:rsidP="00FD3637">
      <w:pPr>
        <w:pStyle w:val="Heading3"/>
      </w:pPr>
      <w:bookmarkStart w:id="24" w:name="_Toc449334267"/>
      <w:r>
        <w:t xml:space="preserve">Lesson 2 – </w:t>
      </w:r>
      <w:bookmarkEnd w:id="24"/>
      <w:r w:rsidR="00EE7D00" w:rsidRPr="00EE7D00">
        <w:t>Disadvantages of monitoring</w:t>
      </w:r>
    </w:p>
    <w:p w14:paraId="56F009B7" w14:textId="77777777" w:rsidR="006A70A6" w:rsidRPr="006A70A6" w:rsidRDefault="006A70A6" w:rsidP="006A70A6">
      <w:pPr>
        <w:pStyle w:val="List1"/>
        <w:numPr>
          <w:ilvl w:val="0"/>
          <w:numId w:val="27"/>
        </w:numPr>
      </w:pPr>
      <w:r w:rsidRPr="006A70A6">
        <w:t>Added cost of installation</w:t>
      </w:r>
      <w:r>
        <w:t>.</w:t>
      </w:r>
    </w:p>
    <w:p w14:paraId="51B1A146" w14:textId="77777777" w:rsidR="006A70A6" w:rsidRPr="006A70A6" w:rsidRDefault="006A70A6" w:rsidP="006A70A6">
      <w:pPr>
        <w:pStyle w:val="List1"/>
        <w:numPr>
          <w:ilvl w:val="0"/>
          <w:numId w:val="27"/>
        </w:numPr>
      </w:pPr>
      <w:r w:rsidRPr="006A70A6">
        <w:t>Potential running costs</w:t>
      </w:r>
      <w:r>
        <w:t>.</w:t>
      </w:r>
    </w:p>
    <w:p w14:paraId="2684D492" w14:textId="77777777" w:rsidR="006A70A6" w:rsidRPr="006A70A6" w:rsidRDefault="006A70A6" w:rsidP="006A70A6">
      <w:pPr>
        <w:pStyle w:val="List1"/>
        <w:numPr>
          <w:ilvl w:val="0"/>
          <w:numId w:val="27"/>
        </w:numPr>
      </w:pPr>
      <w:r w:rsidRPr="006A70A6">
        <w:t>System complexity</w:t>
      </w:r>
      <w:r>
        <w:t>.</w:t>
      </w:r>
    </w:p>
    <w:p w14:paraId="50DBAC38" w14:textId="77777777" w:rsidR="00FD3637" w:rsidRDefault="006A70A6" w:rsidP="006A70A6">
      <w:pPr>
        <w:pStyle w:val="List1"/>
        <w:numPr>
          <w:ilvl w:val="0"/>
          <w:numId w:val="27"/>
        </w:numPr>
      </w:pPr>
      <w:r w:rsidRPr="006A70A6">
        <w:t>False alarms prompting wasted visits.</w:t>
      </w:r>
    </w:p>
    <w:p w14:paraId="166ACF9D" w14:textId="77777777" w:rsidR="00A40526" w:rsidRDefault="00327ADA" w:rsidP="00327ADA">
      <w:pPr>
        <w:pStyle w:val="Heading3"/>
      </w:pPr>
      <w:r>
        <w:t xml:space="preserve">Lesson 3 - </w:t>
      </w:r>
      <w:r w:rsidR="00EE7D00" w:rsidRPr="00EE7D00">
        <w:t>Parameters that can be monitore</w:t>
      </w:r>
      <w:r w:rsidR="00EE7D00">
        <w:t>d</w:t>
      </w:r>
    </w:p>
    <w:p w14:paraId="1AAB89C3" w14:textId="77777777" w:rsidR="006A70A6" w:rsidRPr="006A70A6" w:rsidRDefault="006A70A6" w:rsidP="006A70A6">
      <w:pPr>
        <w:pStyle w:val="List1"/>
        <w:numPr>
          <w:ilvl w:val="0"/>
          <w:numId w:val="28"/>
        </w:numPr>
      </w:pPr>
      <w:r w:rsidRPr="006A70A6">
        <w:t>Light on/off</w:t>
      </w:r>
      <w:r>
        <w:t>.</w:t>
      </w:r>
    </w:p>
    <w:p w14:paraId="41D0BB82" w14:textId="77777777" w:rsidR="006A70A6" w:rsidRPr="006A70A6" w:rsidRDefault="006A70A6" w:rsidP="006A70A6">
      <w:pPr>
        <w:pStyle w:val="List1"/>
        <w:numPr>
          <w:ilvl w:val="0"/>
          <w:numId w:val="28"/>
        </w:numPr>
      </w:pPr>
      <w:proofErr w:type="spellStart"/>
      <w:r w:rsidRPr="006A70A6">
        <w:t>Racon</w:t>
      </w:r>
      <w:proofErr w:type="spellEnd"/>
      <w:r w:rsidRPr="006A70A6">
        <w:t xml:space="preserve"> healthy</w:t>
      </w:r>
      <w:r>
        <w:t>.</w:t>
      </w:r>
    </w:p>
    <w:p w14:paraId="7FB63081" w14:textId="77777777" w:rsidR="006A70A6" w:rsidRPr="006A70A6" w:rsidRDefault="006A70A6" w:rsidP="006A70A6">
      <w:pPr>
        <w:pStyle w:val="List1"/>
        <w:numPr>
          <w:ilvl w:val="0"/>
          <w:numId w:val="28"/>
        </w:numPr>
      </w:pPr>
      <w:r w:rsidRPr="006A70A6">
        <w:t>Position within guard ring</w:t>
      </w:r>
      <w:r>
        <w:t>.</w:t>
      </w:r>
    </w:p>
    <w:p w14:paraId="0B6FD39B" w14:textId="77777777" w:rsidR="006A70A6" w:rsidRPr="006A70A6" w:rsidRDefault="006A70A6" w:rsidP="006A70A6">
      <w:pPr>
        <w:pStyle w:val="List1"/>
        <w:numPr>
          <w:ilvl w:val="0"/>
          <w:numId w:val="28"/>
        </w:numPr>
      </w:pPr>
      <w:r w:rsidRPr="006A70A6">
        <w:t>Battery voltage</w:t>
      </w:r>
      <w:r>
        <w:t>.</w:t>
      </w:r>
    </w:p>
    <w:p w14:paraId="5C1595D5" w14:textId="77777777" w:rsidR="006A70A6" w:rsidRPr="006A70A6" w:rsidRDefault="006A70A6" w:rsidP="006A70A6">
      <w:pPr>
        <w:pStyle w:val="List1"/>
        <w:numPr>
          <w:ilvl w:val="0"/>
          <w:numId w:val="28"/>
        </w:numPr>
      </w:pPr>
      <w:r w:rsidRPr="006A70A6">
        <w:t>AIS operational</w:t>
      </w:r>
      <w:r>
        <w:t>.</w:t>
      </w:r>
    </w:p>
    <w:p w14:paraId="4321F2E2" w14:textId="77777777" w:rsidR="006A70A6" w:rsidRPr="006A70A6" w:rsidRDefault="006A70A6" w:rsidP="006A70A6">
      <w:pPr>
        <w:pStyle w:val="List1"/>
        <w:numPr>
          <w:ilvl w:val="0"/>
          <w:numId w:val="28"/>
        </w:numPr>
      </w:pPr>
      <w:r>
        <w:t>Operation of other AtoN.</w:t>
      </w:r>
    </w:p>
    <w:p w14:paraId="086F8E2A" w14:textId="77777777" w:rsidR="00BF0A2B" w:rsidRDefault="006A70A6" w:rsidP="006A70A6">
      <w:pPr>
        <w:pStyle w:val="List1"/>
        <w:numPr>
          <w:ilvl w:val="0"/>
          <w:numId w:val="28"/>
        </w:numPr>
      </w:pPr>
      <w:r w:rsidRPr="006A70A6">
        <w:t>Other</w:t>
      </w:r>
      <w:r>
        <w:t>.</w:t>
      </w:r>
    </w:p>
    <w:p w14:paraId="3AAD8E5E" w14:textId="77777777" w:rsidR="00EE7D00" w:rsidRDefault="00EE7D00" w:rsidP="00EE7D00">
      <w:pPr>
        <w:pStyle w:val="Heading3"/>
      </w:pPr>
      <w:r>
        <w:t xml:space="preserve">Lesson 4- </w:t>
      </w:r>
      <w:r w:rsidRPr="00EE7D00">
        <w:t>Alarm points - optional</w:t>
      </w:r>
    </w:p>
    <w:p w14:paraId="2F3B6CF6" w14:textId="77777777" w:rsidR="006A70A6" w:rsidRPr="006A70A6" w:rsidRDefault="006A70A6" w:rsidP="007B5F7B">
      <w:pPr>
        <w:pStyle w:val="List1"/>
        <w:numPr>
          <w:ilvl w:val="0"/>
          <w:numId w:val="35"/>
        </w:numPr>
      </w:pPr>
      <w:r w:rsidRPr="006A70A6">
        <w:t>Light off when it should be on</w:t>
      </w:r>
      <w:r w:rsidR="00365BAC">
        <w:t>.</w:t>
      </w:r>
    </w:p>
    <w:p w14:paraId="15CFF7C8" w14:textId="77777777" w:rsidR="006A70A6" w:rsidRPr="006A70A6" w:rsidRDefault="006A70A6" w:rsidP="006A70A6">
      <w:pPr>
        <w:pStyle w:val="List1"/>
        <w:numPr>
          <w:ilvl w:val="0"/>
          <w:numId w:val="28"/>
        </w:numPr>
      </w:pPr>
      <w:r w:rsidRPr="006A70A6">
        <w:t>Light on when it should be off</w:t>
      </w:r>
      <w:r w:rsidR="00365BAC">
        <w:t>.</w:t>
      </w:r>
    </w:p>
    <w:p w14:paraId="66616209" w14:textId="77777777" w:rsidR="006A70A6" w:rsidRPr="006A70A6" w:rsidRDefault="006A70A6" w:rsidP="006A70A6">
      <w:pPr>
        <w:pStyle w:val="List1"/>
        <w:numPr>
          <w:ilvl w:val="0"/>
          <w:numId w:val="28"/>
        </w:numPr>
      </w:pPr>
      <w:r w:rsidRPr="006A70A6">
        <w:t>Low battery voltage</w:t>
      </w:r>
      <w:r w:rsidR="00365BAC">
        <w:t>.</w:t>
      </w:r>
    </w:p>
    <w:p w14:paraId="40FADDD1" w14:textId="77777777" w:rsidR="006A70A6" w:rsidRPr="006A70A6" w:rsidRDefault="006A70A6" w:rsidP="006A70A6">
      <w:pPr>
        <w:pStyle w:val="List1"/>
        <w:numPr>
          <w:ilvl w:val="0"/>
          <w:numId w:val="28"/>
        </w:numPr>
      </w:pPr>
      <w:r w:rsidRPr="006A70A6">
        <w:t>AtoN failed</w:t>
      </w:r>
      <w:r w:rsidR="00365BAC">
        <w:t>.</w:t>
      </w:r>
    </w:p>
    <w:p w14:paraId="731C8000" w14:textId="77777777" w:rsidR="00EE7D00" w:rsidRPr="00BF0A2B" w:rsidRDefault="006A70A6" w:rsidP="006A70A6">
      <w:pPr>
        <w:pStyle w:val="List1"/>
        <w:numPr>
          <w:ilvl w:val="0"/>
          <w:numId w:val="28"/>
        </w:numPr>
      </w:pPr>
      <w:r w:rsidRPr="006A70A6">
        <w:t>Out of position</w:t>
      </w:r>
      <w:r w:rsidR="00365BAC">
        <w:t>.</w:t>
      </w:r>
    </w:p>
    <w:p w14:paraId="2767817A" w14:textId="77777777" w:rsidR="00FD3637" w:rsidRDefault="00FD3637" w:rsidP="00FD3637">
      <w:pPr>
        <w:pStyle w:val="Heading1"/>
      </w:pPr>
      <w:bookmarkStart w:id="25" w:name="_Toc449334268"/>
      <w:r>
        <w:t xml:space="preserve">MODULE 2 – </w:t>
      </w:r>
      <w:bookmarkEnd w:id="25"/>
      <w:r w:rsidR="006F2BA9" w:rsidRPr="006F2BA9">
        <w:rPr>
          <w:caps w:val="0"/>
        </w:rPr>
        <w:t>METHODS OF MONITORING</w:t>
      </w:r>
    </w:p>
    <w:p w14:paraId="48DEFA5D" w14:textId="77777777" w:rsidR="00FD3637" w:rsidRDefault="00FD3637" w:rsidP="00FD3637">
      <w:pPr>
        <w:pStyle w:val="Heading1separatationline"/>
      </w:pPr>
    </w:p>
    <w:p w14:paraId="2D37A1D8" w14:textId="77777777" w:rsidR="00FD3637" w:rsidRDefault="00FD3637" w:rsidP="00FD3637">
      <w:pPr>
        <w:pStyle w:val="Heading2"/>
      </w:pPr>
      <w:bookmarkStart w:id="26" w:name="_Toc449334269"/>
      <w:r>
        <w:t>Scope</w:t>
      </w:r>
      <w:bookmarkEnd w:id="26"/>
    </w:p>
    <w:p w14:paraId="4A48B010" w14:textId="77777777" w:rsidR="00FD3637" w:rsidRDefault="00FD3637" w:rsidP="00FD3637">
      <w:pPr>
        <w:pStyle w:val="Heading2separationline"/>
      </w:pPr>
    </w:p>
    <w:p w14:paraId="6197326C" w14:textId="77777777" w:rsidR="00FD3637" w:rsidRPr="00D34F9C" w:rsidRDefault="006F2BA9" w:rsidP="00245141">
      <w:pPr>
        <w:pStyle w:val="BodyText"/>
      </w:pPr>
      <w:r w:rsidRPr="006F2BA9">
        <w:t>This module describes the technologies in common use for monitoring AtoN</w:t>
      </w:r>
      <w:r>
        <w:t>.</w:t>
      </w:r>
    </w:p>
    <w:p w14:paraId="0076468F" w14:textId="77777777" w:rsidR="006F2BA9" w:rsidRDefault="006F2BA9">
      <w:pPr>
        <w:spacing w:after="200" w:line="276" w:lineRule="auto"/>
        <w:rPr>
          <w:rFonts w:asciiTheme="majorHAnsi" w:eastAsiaTheme="majorEastAsia" w:hAnsiTheme="majorHAnsi" w:cstheme="majorBidi"/>
          <w:b/>
          <w:bCs/>
          <w:caps/>
          <w:color w:val="00AFAA"/>
          <w:sz w:val="24"/>
          <w:szCs w:val="24"/>
        </w:rPr>
      </w:pPr>
      <w:bookmarkStart w:id="27" w:name="_Toc449334270"/>
      <w:r>
        <w:br w:type="page"/>
      </w:r>
    </w:p>
    <w:p w14:paraId="547D8FF3" w14:textId="77777777" w:rsidR="00FD3637" w:rsidRDefault="00FD3637" w:rsidP="00FD3637">
      <w:pPr>
        <w:pStyle w:val="Heading2"/>
      </w:pPr>
      <w:r>
        <w:lastRenderedPageBreak/>
        <w:t>Learning Objective</w:t>
      </w:r>
      <w:bookmarkEnd w:id="27"/>
    </w:p>
    <w:p w14:paraId="7008395D" w14:textId="77777777" w:rsidR="00FD3637" w:rsidRDefault="00FD3637" w:rsidP="00FD3637">
      <w:pPr>
        <w:pStyle w:val="Heading2separationline"/>
      </w:pPr>
    </w:p>
    <w:p w14:paraId="068D9329" w14:textId="77777777" w:rsidR="00FD3637" w:rsidRPr="00FD3637" w:rsidRDefault="006F2BA9" w:rsidP="00245141">
      <w:pPr>
        <w:pStyle w:val="BodyText"/>
      </w:pPr>
      <w:r w:rsidRPr="006F2BA9">
        <w:t xml:space="preserve">To gain a </w:t>
      </w:r>
      <w:r w:rsidRPr="006F2BA9">
        <w:rPr>
          <w:b/>
        </w:rPr>
        <w:t>basic</w:t>
      </w:r>
      <w:r w:rsidRPr="006F2BA9">
        <w:t xml:space="preserve"> understanding of the technologies available and in common use for monitoring AtoN</w:t>
      </w:r>
      <w:r>
        <w:t>.</w:t>
      </w:r>
    </w:p>
    <w:p w14:paraId="00532E71" w14:textId="77777777" w:rsidR="00FD3637" w:rsidRDefault="00FD3637" w:rsidP="00FD3637">
      <w:pPr>
        <w:pStyle w:val="Heading2"/>
      </w:pPr>
      <w:bookmarkStart w:id="28" w:name="_Toc449334271"/>
      <w:r>
        <w:t>S</w:t>
      </w:r>
      <w:r w:rsidR="003A30F5">
        <w:t>yllabus</w:t>
      </w:r>
      <w:bookmarkEnd w:id="28"/>
    </w:p>
    <w:p w14:paraId="12294E6A" w14:textId="77777777" w:rsidR="00FD3637" w:rsidRPr="00FD3637" w:rsidRDefault="00FD3637" w:rsidP="00FD3637">
      <w:pPr>
        <w:pStyle w:val="Heading2separationline"/>
      </w:pPr>
    </w:p>
    <w:p w14:paraId="55B1F62D" w14:textId="77777777" w:rsidR="00FD3637" w:rsidRDefault="00FD3637" w:rsidP="00FD3637">
      <w:pPr>
        <w:pStyle w:val="Heading3"/>
      </w:pPr>
      <w:bookmarkStart w:id="29" w:name="_Toc449334272"/>
      <w:r>
        <w:t xml:space="preserve">Lesson 1 – </w:t>
      </w:r>
      <w:bookmarkEnd w:id="29"/>
      <w:r w:rsidR="006F2BA9" w:rsidRPr="006F2BA9">
        <w:t>Data Transfer from AtoN to User Interface</w:t>
      </w:r>
    </w:p>
    <w:p w14:paraId="273DF100" w14:textId="77777777" w:rsidR="006F2BA9" w:rsidRPr="006F2BA9" w:rsidRDefault="006F2BA9" w:rsidP="006F2BA9">
      <w:pPr>
        <w:pStyle w:val="List1"/>
        <w:numPr>
          <w:ilvl w:val="0"/>
          <w:numId w:val="29"/>
        </w:numPr>
      </w:pPr>
      <w:r w:rsidRPr="006F2BA9">
        <w:t>Direct land telephone line</w:t>
      </w:r>
      <w:r>
        <w:t>.</w:t>
      </w:r>
    </w:p>
    <w:p w14:paraId="0E535216" w14:textId="77777777" w:rsidR="006F2BA9" w:rsidRPr="006F2BA9" w:rsidRDefault="006F2BA9" w:rsidP="006F2BA9">
      <w:pPr>
        <w:pStyle w:val="List1"/>
        <w:numPr>
          <w:ilvl w:val="0"/>
          <w:numId w:val="29"/>
        </w:numPr>
      </w:pPr>
      <w:r w:rsidRPr="006F2BA9">
        <w:t>GSM mobile phone signal from modem</w:t>
      </w:r>
      <w:r>
        <w:t>.</w:t>
      </w:r>
    </w:p>
    <w:p w14:paraId="2D80DB9A" w14:textId="77777777" w:rsidR="006F2BA9" w:rsidRPr="006F2BA9" w:rsidRDefault="006F2BA9" w:rsidP="006F2BA9">
      <w:pPr>
        <w:pStyle w:val="List1"/>
        <w:numPr>
          <w:ilvl w:val="0"/>
          <w:numId w:val="29"/>
        </w:numPr>
      </w:pPr>
      <w:r w:rsidRPr="006F2BA9">
        <w:t>Satellite data connection</w:t>
      </w:r>
      <w:r>
        <w:t>.</w:t>
      </w:r>
    </w:p>
    <w:p w14:paraId="437572F8" w14:textId="77777777" w:rsidR="006F2BA9" w:rsidRPr="006F2BA9" w:rsidRDefault="006F2BA9" w:rsidP="006F2BA9">
      <w:pPr>
        <w:pStyle w:val="List1"/>
        <w:numPr>
          <w:ilvl w:val="0"/>
          <w:numId w:val="29"/>
        </w:numPr>
      </w:pPr>
      <w:r w:rsidRPr="006F2BA9">
        <w:t>VHF link to private shore network</w:t>
      </w:r>
      <w:r>
        <w:t>.</w:t>
      </w:r>
    </w:p>
    <w:p w14:paraId="0BC86DA3" w14:textId="77777777" w:rsidR="006F2BA9" w:rsidRPr="006F2BA9" w:rsidRDefault="006F2BA9" w:rsidP="006F2BA9">
      <w:pPr>
        <w:pStyle w:val="List1"/>
        <w:numPr>
          <w:ilvl w:val="0"/>
          <w:numId w:val="29"/>
        </w:numPr>
      </w:pPr>
      <w:r w:rsidRPr="006F2BA9">
        <w:t>VHF link to public shore network</w:t>
      </w:r>
      <w:r>
        <w:t>.</w:t>
      </w:r>
    </w:p>
    <w:p w14:paraId="2322BC04" w14:textId="77777777" w:rsidR="006F2BA9" w:rsidRPr="006F2BA9" w:rsidRDefault="006F2BA9" w:rsidP="006F2BA9">
      <w:pPr>
        <w:pStyle w:val="List1"/>
        <w:numPr>
          <w:ilvl w:val="0"/>
          <w:numId w:val="29"/>
        </w:numPr>
      </w:pPr>
      <w:r w:rsidRPr="006F2BA9">
        <w:t>VHF point to point</w:t>
      </w:r>
      <w:r>
        <w:t>.</w:t>
      </w:r>
    </w:p>
    <w:p w14:paraId="0693A8F8" w14:textId="77777777" w:rsidR="006F2BA9" w:rsidRPr="006F2BA9" w:rsidRDefault="006F2BA9" w:rsidP="006F2BA9">
      <w:pPr>
        <w:pStyle w:val="List1"/>
        <w:numPr>
          <w:ilvl w:val="0"/>
          <w:numId w:val="29"/>
        </w:numPr>
      </w:pPr>
      <w:r w:rsidRPr="006F2BA9">
        <w:t>AIS message 6 into base station network</w:t>
      </w:r>
      <w:r>
        <w:t>.</w:t>
      </w:r>
    </w:p>
    <w:p w14:paraId="69C5D874" w14:textId="77777777" w:rsidR="006F2BA9" w:rsidRPr="006F2BA9" w:rsidRDefault="006F2BA9" w:rsidP="006F2BA9">
      <w:pPr>
        <w:pStyle w:val="List1"/>
        <w:numPr>
          <w:ilvl w:val="0"/>
          <w:numId w:val="29"/>
        </w:numPr>
      </w:pPr>
      <w:r w:rsidRPr="006F2BA9">
        <w:t xml:space="preserve">AtoN </w:t>
      </w:r>
      <w:proofErr w:type="gramStart"/>
      <w:r w:rsidRPr="006F2BA9">
        <w:t>suppliers</w:t>
      </w:r>
      <w:proofErr w:type="gramEnd"/>
      <w:r w:rsidRPr="006F2BA9">
        <w:t xml:space="preserve"> satellite link into web based terminal</w:t>
      </w:r>
      <w:r>
        <w:t>.</w:t>
      </w:r>
    </w:p>
    <w:p w14:paraId="660DDA57" w14:textId="77777777" w:rsidR="005871F3" w:rsidRDefault="006F2BA9" w:rsidP="006F2BA9">
      <w:pPr>
        <w:pStyle w:val="List1"/>
        <w:numPr>
          <w:ilvl w:val="0"/>
          <w:numId w:val="29"/>
        </w:numPr>
      </w:pPr>
      <w:r w:rsidRPr="006F2BA9">
        <w:t>Other</w:t>
      </w:r>
      <w:r>
        <w:t>.</w:t>
      </w:r>
    </w:p>
    <w:p w14:paraId="3C7E33A4" w14:textId="77777777" w:rsidR="005871F3" w:rsidRDefault="00D34F9C" w:rsidP="00D34F9C">
      <w:pPr>
        <w:pStyle w:val="Heading3"/>
      </w:pPr>
      <w:bookmarkStart w:id="30" w:name="_Toc449334273"/>
      <w:r>
        <w:t xml:space="preserve">Lesson 2 - </w:t>
      </w:r>
      <w:bookmarkEnd w:id="30"/>
      <w:r w:rsidR="006F2BA9" w:rsidRPr="006F2BA9">
        <w:t>User interface</w:t>
      </w:r>
    </w:p>
    <w:p w14:paraId="508FF3F8" w14:textId="77777777" w:rsidR="00A74D76" w:rsidRPr="00A74D76" w:rsidRDefault="00A74D76" w:rsidP="00A74D76">
      <w:pPr>
        <w:pStyle w:val="List1"/>
        <w:numPr>
          <w:ilvl w:val="0"/>
          <w:numId w:val="30"/>
        </w:numPr>
      </w:pPr>
      <w:r w:rsidRPr="00A74D76">
        <w:t>Graphical User Interface</w:t>
      </w:r>
      <w:r>
        <w:t>.</w:t>
      </w:r>
    </w:p>
    <w:p w14:paraId="3D8F3F52" w14:textId="77777777" w:rsidR="00A74D76" w:rsidRPr="00A74D76" w:rsidRDefault="00A74D76" w:rsidP="00A74D76">
      <w:pPr>
        <w:pStyle w:val="List1"/>
        <w:numPr>
          <w:ilvl w:val="0"/>
          <w:numId w:val="30"/>
        </w:numPr>
      </w:pPr>
      <w:r w:rsidRPr="00A74D76">
        <w:t>Presentation of data</w:t>
      </w:r>
      <w:r>
        <w:t>.</w:t>
      </w:r>
    </w:p>
    <w:p w14:paraId="3B7CF88B" w14:textId="77777777" w:rsidR="00A74D76" w:rsidRPr="00A74D76" w:rsidRDefault="00A74D76" w:rsidP="00A74D76">
      <w:pPr>
        <w:pStyle w:val="List1"/>
        <w:numPr>
          <w:ilvl w:val="0"/>
          <w:numId w:val="30"/>
        </w:numPr>
      </w:pPr>
      <w:r w:rsidRPr="00A74D76">
        <w:t>Data trends and historical logs</w:t>
      </w:r>
      <w:r>
        <w:t>.</w:t>
      </w:r>
    </w:p>
    <w:p w14:paraId="4457B879" w14:textId="77777777" w:rsidR="005871F3" w:rsidRDefault="00A74D76" w:rsidP="00A74D76">
      <w:pPr>
        <w:pStyle w:val="List1"/>
        <w:numPr>
          <w:ilvl w:val="0"/>
          <w:numId w:val="30"/>
        </w:numPr>
      </w:pPr>
      <w:r w:rsidRPr="00A74D76">
        <w:t xml:space="preserve">Web based AtoN </w:t>
      </w:r>
      <w:proofErr w:type="gramStart"/>
      <w:r w:rsidRPr="00A74D76">
        <w:t>suppliers</w:t>
      </w:r>
      <w:proofErr w:type="gramEnd"/>
      <w:r w:rsidRPr="00A74D76">
        <w:t xml:space="preserve"> network</w:t>
      </w:r>
      <w:r>
        <w:t>.</w:t>
      </w:r>
    </w:p>
    <w:p w14:paraId="744CDAD6" w14:textId="77777777" w:rsidR="005871F3" w:rsidRDefault="005871F3" w:rsidP="00D34F9C">
      <w:pPr>
        <w:pStyle w:val="Heading3"/>
      </w:pPr>
      <w:bookmarkStart w:id="31" w:name="_Toc449334274"/>
      <w:r>
        <w:t xml:space="preserve">Lesson 3 – </w:t>
      </w:r>
      <w:bookmarkEnd w:id="31"/>
      <w:r w:rsidR="006F2BA9" w:rsidRPr="006F2BA9">
        <w:t>Remote control</w:t>
      </w:r>
    </w:p>
    <w:p w14:paraId="43743EA0" w14:textId="77777777" w:rsidR="00A74D76" w:rsidRPr="00A74D76" w:rsidRDefault="00A74D76" w:rsidP="00A74D76">
      <w:pPr>
        <w:pStyle w:val="List1"/>
        <w:numPr>
          <w:ilvl w:val="0"/>
          <w:numId w:val="31"/>
        </w:numPr>
      </w:pPr>
      <w:r w:rsidRPr="00A74D76">
        <w:t>Advantages of remote control</w:t>
      </w:r>
      <w:r>
        <w:t>.</w:t>
      </w:r>
    </w:p>
    <w:p w14:paraId="5D9355C4" w14:textId="77777777" w:rsidR="00A74D76" w:rsidRPr="00A74D76" w:rsidRDefault="00A74D76" w:rsidP="00A74D76">
      <w:pPr>
        <w:pStyle w:val="List1"/>
        <w:numPr>
          <w:ilvl w:val="0"/>
          <w:numId w:val="31"/>
        </w:numPr>
      </w:pPr>
      <w:r w:rsidRPr="00A74D76">
        <w:t>Disadvantages of remote control</w:t>
      </w:r>
      <w:r>
        <w:t>.</w:t>
      </w:r>
    </w:p>
    <w:p w14:paraId="784E31A4" w14:textId="77777777" w:rsidR="00A74D76" w:rsidRPr="00A74D76" w:rsidRDefault="00A74D76" w:rsidP="00A74D76">
      <w:pPr>
        <w:pStyle w:val="List1"/>
        <w:numPr>
          <w:ilvl w:val="0"/>
          <w:numId w:val="31"/>
        </w:numPr>
      </w:pPr>
      <w:r w:rsidRPr="00A74D76">
        <w:t>What to control</w:t>
      </w:r>
      <w:r>
        <w:t>.</w:t>
      </w:r>
    </w:p>
    <w:p w14:paraId="6AD360EE" w14:textId="77777777" w:rsidR="005871F3" w:rsidRDefault="00A74D76" w:rsidP="00A74D76">
      <w:pPr>
        <w:pStyle w:val="List1"/>
        <w:numPr>
          <w:ilvl w:val="0"/>
          <w:numId w:val="31"/>
        </w:numPr>
      </w:pPr>
      <w:r w:rsidRPr="00A74D76">
        <w:t>Security and access levels</w:t>
      </w:r>
      <w:r>
        <w:t>.</w:t>
      </w:r>
    </w:p>
    <w:p w14:paraId="4A3A6A25" w14:textId="77777777" w:rsidR="003A30F5" w:rsidRDefault="003A30F5" w:rsidP="003A30F5">
      <w:pPr>
        <w:pStyle w:val="Heading1"/>
      </w:pPr>
      <w:bookmarkStart w:id="32" w:name="_Toc449334275"/>
      <w:r>
        <w:t xml:space="preserve">MODULE 3 – </w:t>
      </w:r>
      <w:bookmarkEnd w:id="32"/>
      <w:r w:rsidR="004F73D5" w:rsidRPr="004F73D5">
        <w:rPr>
          <w:caps w:val="0"/>
        </w:rPr>
        <w:t>PROBLEMS AND FAULT FINDING</w:t>
      </w:r>
    </w:p>
    <w:p w14:paraId="3E06E5A2" w14:textId="77777777" w:rsidR="003A30F5" w:rsidRDefault="003A30F5" w:rsidP="003A30F5">
      <w:pPr>
        <w:pStyle w:val="Heading1separatationline"/>
      </w:pPr>
    </w:p>
    <w:p w14:paraId="29A449AD" w14:textId="77777777" w:rsidR="003A30F5" w:rsidRDefault="003A30F5" w:rsidP="003A30F5">
      <w:pPr>
        <w:pStyle w:val="Heading2"/>
      </w:pPr>
      <w:bookmarkStart w:id="33" w:name="_Toc449334276"/>
      <w:r>
        <w:t>Scope</w:t>
      </w:r>
      <w:bookmarkEnd w:id="33"/>
    </w:p>
    <w:p w14:paraId="1EAB32D0" w14:textId="77777777" w:rsidR="003A30F5" w:rsidRDefault="003A30F5" w:rsidP="003A30F5">
      <w:pPr>
        <w:pStyle w:val="Heading2separationline"/>
      </w:pPr>
    </w:p>
    <w:p w14:paraId="28C91B8C" w14:textId="77777777" w:rsidR="003A30F5" w:rsidRPr="00D34F9C" w:rsidRDefault="004F73D5" w:rsidP="00CE5BF8">
      <w:pPr>
        <w:pStyle w:val="BodyText"/>
      </w:pPr>
      <w:r>
        <w:rPr>
          <w:lang w:eastAsia="de-DE"/>
        </w:rPr>
        <w:t>This module describes t</w:t>
      </w:r>
      <w:r w:rsidRPr="00326FAF">
        <w:rPr>
          <w:lang w:eastAsia="de-DE"/>
        </w:rPr>
        <w:t xml:space="preserve">ypical problems </w:t>
      </w:r>
      <w:commentRangeStart w:id="34"/>
      <w:commentRangeStart w:id="35"/>
      <w:del w:id="36" w:author="Simon Millyard" w:date="2017-03-28T13:14:00Z">
        <w:r w:rsidRPr="00326FAF" w:rsidDel="00291BA7">
          <w:rPr>
            <w:lang w:eastAsia="de-DE"/>
          </w:rPr>
          <w:delText>found</w:delText>
        </w:r>
      </w:del>
      <w:commentRangeEnd w:id="34"/>
      <w:r w:rsidR="00291BA7">
        <w:rPr>
          <w:rStyle w:val="CommentReference"/>
        </w:rPr>
        <w:commentReference w:id="34"/>
      </w:r>
      <w:del w:id="37" w:author="Simon Millyard" w:date="2017-03-28T13:14:00Z">
        <w:r w:rsidRPr="00326FAF" w:rsidDel="00291BA7">
          <w:rPr>
            <w:lang w:eastAsia="de-DE"/>
          </w:rPr>
          <w:delText xml:space="preserve"> on</w:delText>
        </w:r>
        <w:commentRangeEnd w:id="35"/>
        <w:r w:rsidDel="00291BA7">
          <w:rPr>
            <w:rStyle w:val="CommentReference"/>
          </w:rPr>
          <w:commentReference w:id="35"/>
        </w:r>
        <w:r w:rsidRPr="00326FAF" w:rsidDel="00291BA7">
          <w:rPr>
            <w:lang w:eastAsia="de-DE"/>
          </w:rPr>
          <w:delText xml:space="preserve"> </w:delText>
        </w:r>
      </w:del>
      <w:ins w:id="38" w:author="Simon Millyard" w:date="2017-03-28T13:14:00Z">
        <w:r w:rsidR="00291BA7">
          <w:rPr>
            <w:lang w:eastAsia="de-DE"/>
          </w:rPr>
          <w:t xml:space="preserve"> encountered with</w:t>
        </w:r>
      </w:ins>
      <w:ins w:id="39" w:author="Simon Millyard" w:date="2017-03-28T13:15:00Z">
        <w:r w:rsidR="00291BA7">
          <w:rPr>
            <w:lang w:eastAsia="de-DE"/>
          </w:rPr>
          <w:t xml:space="preserve"> </w:t>
        </w:r>
      </w:ins>
      <w:r w:rsidRPr="00326FAF">
        <w:rPr>
          <w:lang w:eastAsia="de-DE"/>
        </w:rPr>
        <w:t>monitoring systems</w:t>
      </w:r>
      <w:r>
        <w:rPr>
          <w:lang w:eastAsia="de-DE"/>
        </w:rPr>
        <w:t>.</w:t>
      </w:r>
    </w:p>
    <w:p w14:paraId="4632965C" w14:textId="77777777" w:rsidR="003A30F5" w:rsidRDefault="003A30F5" w:rsidP="003A30F5">
      <w:pPr>
        <w:pStyle w:val="Heading2"/>
      </w:pPr>
      <w:bookmarkStart w:id="40" w:name="_Toc449334277"/>
      <w:r>
        <w:t>Learning Objective</w:t>
      </w:r>
      <w:bookmarkEnd w:id="40"/>
    </w:p>
    <w:p w14:paraId="1DBF32B9" w14:textId="77777777" w:rsidR="003A30F5" w:rsidRDefault="003A30F5" w:rsidP="003A30F5">
      <w:pPr>
        <w:pStyle w:val="Heading2separationline"/>
      </w:pPr>
    </w:p>
    <w:p w14:paraId="4B099AE1" w14:textId="77777777" w:rsidR="003A30F5" w:rsidRPr="00FD3637" w:rsidRDefault="004F73D5" w:rsidP="003A30F5">
      <w:pPr>
        <w:pStyle w:val="BodyText"/>
      </w:pPr>
      <w:r w:rsidRPr="004F73D5">
        <w:t xml:space="preserve">To gain a </w:t>
      </w:r>
      <w:r w:rsidRPr="004F73D5">
        <w:rPr>
          <w:b/>
        </w:rPr>
        <w:t xml:space="preserve">satisfactory </w:t>
      </w:r>
      <w:r w:rsidRPr="004F73D5">
        <w:t>understanding of the types of problems found with AtoN monitoring systems</w:t>
      </w:r>
      <w:r>
        <w:t>.</w:t>
      </w:r>
    </w:p>
    <w:p w14:paraId="4A878201" w14:textId="77777777" w:rsidR="003A30F5" w:rsidRDefault="003A30F5" w:rsidP="003A30F5">
      <w:pPr>
        <w:pStyle w:val="Heading2"/>
      </w:pPr>
      <w:bookmarkStart w:id="41" w:name="_Toc449334278"/>
      <w:r>
        <w:t>Syllabus</w:t>
      </w:r>
      <w:bookmarkEnd w:id="41"/>
    </w:p>
    <w:p w14:paraId="4B933927" w14:textId="77777777" w:rsidR="003A30F5" w:rsidRPr="00FD3637" w:rsidRDefault="003A30F5" w:rsidP="003A30F5">
      <w:pPr>
        <w:pStyle w:val="Heading2separationline"/>
      </w:pPr>
    </w:p>
    <w:p w14:paraId="6A04705F" w14:textId="77777777" w:rsidR="003A30F5" w:rsidRDefault="003A30F5" w:rsidP="003A30F5">
      <w:pPr>
        <w:pStyle w:val="Heading3"/>
      </w:pPr>
      <w:bookmarkStart w:id="42" w:name="_Toc449334279"/>
      <w:r>
        <w:t xml:space="preserve">Lesson 1 – </w:t>
      </w:r>
      <w:bookmarkEnd w:id="42"/>
      <w:r w:rsidR="004F73D5">
        <w:t>Problems</w:t>
      </w:r>
    </w:p>
    <w:p w14:paraId="4757D93C" w14:textId="77777777" w:rsidR="004F73D5" w:rsidRPr="004F73D5" w:rsidRDefault="004F73D5" w:rsidP="004F73D5">
      <w:pPr>
        <w:pStyle w:val="List1"/>
        <w:numPr>
          <w:ilvl w:val="0"/>
          <w:numId w:val="32"/>
        </w:numPr>
      </w:pPr>
      <w:r w:rsidRPr="004F73D5">
        <w:t>Out of range</w:t>
      </w:r>
      <w:r>
        <w:t>.</w:t>
      </w:r>
    </w:p>
    <w:p w14:paraId="10359BC8" w14:textId="77777777" w:rsidR="004F73D5" w:rsidRPr="004F73D5" w:rsidRDefault="004F73D5" w:rsidP="004F73D5">
      <w:pPr>
        <w:pStyle w:val="List1"/>
        <w:numPr>
          <w:ilvl w:val="0"/>
          <w:numId w:val="32"/>
        </w:numPr>
      </w:pPr>
      <w:r w:rsidRPr="004F73D5">
        <w:t>Failed network ashore</w:t>
      </w:r>
      <w:r>
        <w:t>.</w:t>
      </w:r>
    </w:p>
    <w:p w14:paraId="73A5F7FB" w14:textId="77777777" w:rsidR="004F73D5" w:rsidRPr="004F73D5" w:rsidRDefault="004F73D5" w:rsidP="004F73D5">
      <w:pPr>
        <w:pStyle w:val="List1"/>
        <w:numPr>
          <w:ilvl w:val="0"/>
          <w:numId w:val="32"/>
        </w:numPr>
      </w:pPr>
      <w:r w:rsidRPr="004F73D5">
        <w:t>Failed transmission from AtoN to Modem</w:t>
      </w:r>
      <w:r>
        <w:t>.</w:t>
      </w:r>
    </w:p>
    <w:p w14:paraId="41275E75" w14:textId="77777777" w:rsidR="004F73D5" w:rsidRPr="004F73D5" w:rsidRDefault="004F73D5" w:rsidP="004F73D5">
      <w:pPr>
        <w:pStyle w:val="List1"/>
        <w:numPr>
          <w:ilvl w:val="0"/>
          <w:numId w:val="32"/>
        </w:numPr>
      </w:pPr>
      <w:r w:rsidRPr="004F73D5">
        <w:t>Component failures</w:t>
      </w:r>
      <w:r>
        <w:t>:</w:t>
      </w:r>
    </w:p>
    <w:p w14:paraId="1E5F752A" w14:textId="77777777" w:rsidR="004F73D5" w:rsidRPr="004F73D5" w:rsidRDefault="004F73D5" w:rsidP="004F73D5">
      <w:pPr>
        <w:pStyle w:val="Lista"/>
      </w:pPr>
      <w:r w:rsidRPr="004F73D5">
        <w:lastRenderedPageBreak/>
        <w:t>Aerials</w:t>
      </w:r>
      <w:r>
        <w:t>.</w:t>
      </w:r>
    </w:p>
    <w:p w14:paraId="4F1E8ABF" w14:textId="77777777" w:rsidR="004F73D5" w:rsidRPr="004F73D5" w:rsidRDefault="004F73D5" w:rsidP="004F73D5">
      <w:pPr>
        <w:pStyle w:val="Lista"/>
      </w:pPr>
      <w:r w:rsidRPr="004F73D5">
        <w:t>Modems</w:t>
      </w:r>
      <w:r>
        <w:t>.</w:t>
      </w:r>
    </w:p>
    <w:p w14:paraId="61BDADF5" w14:textId="77777777" w:rsidR="004F73D5" w:rsidRPr="004F73D5" w:rsidRDefault="004F73D5" w:rsidP="004F73D5">
      <w:pPr>
        <w:pStyle w:val="Lista"/>
      </w:pPr>
      <w:r w:rsidRPr="004F73D5">
        <w:t>Controllers</w:t>
      </w:r>
      <w:r>
        <w:t>.</w:t>
      </w:r>
    </w:p>
    <w:p w14:paraId="44C77169" w14:textId="77777777" w:rsidR="004F73D5" w:rsidRPr="004F73D5" w:rsidRDefault="004F73D5" w:rsidP="004F73D5">
      <w:pPr>
        <w:pStyle w:val="List1"/>
        <w:numPr>
          <w:ilvl w:val="0"/>
          <w:numId w:val="32"/>
        </w:numPr>
      </w:pPr>
      <w:r w:rsidRPr="004F73D5">
        <w:t>Multiple calling</w:t>
      </w:r>
      <w:r>
        <w:t>.</w:t>
      </w:r>
    </w:p>
    <w:p w14:paraId="3256A814" w14:textId="77777777" w:rsidR="004F73D5" w:rsidRPr="004F73D5" w:rsidRDefault="004F73D5" w:rsidP="004F73D5">
      <w:pPr>
        <w:pStyle w:val="List1"/>
        <w:numPr>
          <w:ilvl w:val="0"/>
          <w:numId w:val="32"/>
        </w:numPr>
      </w:pPr>
      <w:r w:rsidRPr="004F73D5">
        <w:t>Incorrect calibration</w:t>
      </w:r>
      <w:r>
        <w:t>.</w:t>
      </w:r>
    </w:p>
    <w:p w14:paraId="417AE66D" w14:textId="77777777" w:rsidR="003A30F5" w:rsidRDefault="004F73D5" w:rsidP="004F73D5">
      <w:pPr>
        <w:pStyle w:val="List1"/>
        <w:numPr>
          <w:ilvl w:val="0"/>
          <w:numId w:val="32"/>
        </w:numPr>
      </w:pPr>
      <w:r w:rsidRPr="004F73D5">
        <w:t>Security and access levels</w:t>
      </w:r>
      <w:r>
        <w:t>.</w:t>
      </w:r>
    </w:p>
    <w:p w14:paraId="22E6B14D" w14:textId="77777777" w:rsidR="003A30F5" w:rsidRDefault="003A30F5" w:rsidP="003A30F5">
      <w:pPr>
        <w:pStyle w:val="Heading1"/>
      </w:pPr>
      <w:bookmarkStart w:id="43" w:name="_Toc449334282"/>
      <w:r>
        <w:t xml:space="preserve">MODULE 4 – </w:t>
      </w:r>
      <w:bookmarkEnd w:id="43"/>
      <w:r w:rsidR="00643B4B">
        <w:t>PRACTICAL</w:t>
      </w:r>
    </w:p>
    <w:p w14:paraId="072C9850" w14:textId="77777777" w:rsidR="003A30F5" w:rsidRDefault="003A30F5" w:rsidP="003A30F5">
      <w:pPr>
        <w:pStyle w:val="Heading1separatationline"/>
      </w:pPr>
    </w:p>
    <w:p w14:paraId="54DBF786" w14:textId="77777777" w:rsidR="003A30F5" w:rsidRDefault="003A30F5" w:rsidP="003A30F5">
      <w:pPr>
        <w:pStyle w:val="Heading2"/>
      </w:pPr>
      <w:bookmarkStart w:id="44" w:name="_Toc449334283"/>
      <w:r>
        <w:t>Scope</w:t>
      </w:r>
      <w:bookmarkEnd w:id="44"/>
    </w:p>
    <w:p w14:paraId="15B3ADF1" w14:textId="77777777" w:rsidR="003A30F5" w:rsidRDefault="003A30F5" w:rsidP="003A30F5">
      <w:pPr>
        <w:pStyle w:val="Heading2separationline"/>
      </w:pPr>
    </w:p>
    <w:p w14:paraId="2924BD5C" w14:textId="77777777" w:rsidR="003A30F5" w:rsidRPr="00D34F9C" w:rsidRDefault="00643B4B" w:rsidP="00245141">
      <w:pPr>
        <w:pStyle w:val="BodyText"/>
      </w:pPr>
      <w:r w:rsidRPr="00643B4B">
        <w:t>This module describes how to gain practical experience of remote monitoring</w:t>
      </w:r>
      <w:r>
        <w:t>.</w:t>
      </w:r>
    </w:p>
    <w:p w14:paraId="01813EDA" w14:textId="77777777" w:rsidR="003A30F5" w:rsidRDefault="003A30F5" w:rsidP="003A30F5">
      <w:pPr>
        <w:pStyle w:val="Heading2"/>
      </w:pPr>
      <w:bookmarkStart w:id="45" w:name="_Toc449334284"/>
      <w:r>
        <w:t>Learning Objective</w:t>
      </w:r>
      <w:bookmarkEnd w:id="45"/>
    </w:p>
    <w:p w14:paraId="5654EF29" w14:textId="77777777" w:rsidR="003A30F5" w:rsidRDefault="003A30F5" w:rsidP="003A30F5">
      <w:pPr>
        <w:pStyle w:val="Heading2separationline"/>
      </w:pPr>
    </w:p>
    <w:p w14:paraId="1367DA0E" w14:textId="77777777" w:rsidR="003A30F5" w:rsidRPr="00FD3637" w:rsidRDefault="00643B4B" w:rsidP="003A30F5">
      <w:pPr>
        <w:pStyle w:val="BodyText"/>
      </w:pPr>
      <w:r w:rsidRPr="00643B4B">
        <w:t xml:space="preserve">To gain a </w:t>
      </w:r>
      <w:r w:rsidRPr="00643B4B">
        <w:rPr>
          <w:b/>
        </w:rPr>
        <w:t xml:space="preserve">satisfactory </w:t>
      </w:r>
      <w:r w:rsidRPr="00643B4B">
        <w:t>understanding of how to interrogate, control and recognise the monitoring technologies used in the Competent Authority’s AtoN</w:t>
      </w:r>
      <w:r>
        <w:t>.</w:t>
      </w:r>
    </w:p>
    <w:p w14:paraId="12250815" w14:textId="77777777" w:rsidR="003A30F5" w:rsidRDefault="003A30F5" w:rsidP="003A30F5">
      <w:pPr>
        <w:pStyle w:val="Heading2"/>
      </w:pPr>
      <w:bookmarkStart w:id="46" w:name="_Toc449334285"/>
      <w:r>
        <w:t>Syllabus</w:t>
      </w:r>
      <w:bookmarkEnd w:id="46"/>
    </w:p>
    <w:p w14:paraId="31B3BB90" w14:textId="77777777" w:rsidR="003A30F5" w:rsidRPr="00FD3637" w:rsidRDefault="003A30F5" w:rsidP="003A30F5">
      <w:pPr>
        <w:pStyle w:val="Heading2separationline"/>
      </w:pPr>
    </w:p>
    <w:p w14:paraId="572F440D" w14:textId="77777777" w:rsidR="003A30F5" w:rsidRDefault="003A30F5" w:rsidP="003A30F5">
      <w:pPr>
        <w:pStyle w:val="Heading3"/>
      </w:pPr>
      <w:bookmarkStart w:id="47" w:name="_Toc449334286"/>
      <w:r>
        <w:t xml:space="preserve">Lesson 1 – </w:t>
      </w:r>
      <w:bookmarkEnd w:id="47"/>
      <w:r w:rsidR="00643B4B">
        <w:t>Practical</w:t>
      </w:r>
    </w:p>
    <w:p w14:paraId="4B527E2A" w14:textId="77777777" w:rsidR="003A30F5" w:rsidRDefault="00643B4B" w:rsidP="007B5F7B">
      <w:pPr>
        <w:pStyle w:val="List1"/>
        <w:numPr>
          <w:ilvl w:val="0"/>
          <w:numId w:val="33"/>
        </w:numPr>
      </w:pPr>
      <w:r w:rsidRPr="00643B4B">
        <w:t>Practical operation of monitoring systems employed</w:t>
      </w:r>
      <w:r>
        <w:t>.</w:t>
      </w:r>
    </w:p>
    <w:p w14:paraId="36BEEA20" w14:textId="77777777" w:rsidR="003A30F5" w:rsidRDefault="00643B4B" w:rsidP="003A30F5">
      <w:pPr>
        <w:pStyle w:val="Heading1"/>
      </w:pPr>
      <w:bookmarkStart w:id="48" w:name="_Toc449334289"/>
      <w:r>
        <w:t>ASSESSMENT</w:t>
      </w:r>
      <w:bookmarkEnd w:id="48"/>
    </w:p>
    <w:p w14:paraId="5528916F" w14:textId="77777777" w:rsidR="003A30F5" w:rsidRDefault="003A30F5" w:rsidP="003A30F5">
      <w:pPr>
        <w:pStyle w:val="Heading1separatationline"/>
      </w:pPr>
    </w:p>
    <w:p w14:paraId="106037ED" w14:textId="77777777" w:rsidR="003A30F5" w:rsidRPr="005871F3" w:rsidRDefault="00643B4B" w:rsidP="00643B4B">
      <w:pPr>
        <w:pStyle w:val="BodyText"/>
      </w:pPr>
      <w:r w:rsidRPr="00643B4B">
        <w:t>Participants will be assessed on their competency at the end of Module 4</w:t>
      </w:r>
      <w:r>
        <w:t>.</w:t>
      </w:r>
      <w:bookmarkStart w:id="49" w:name="_GoBack"/>
      <w:bookmarkEnd w:id="49"/>
    </w:p>
    <w:sectPr w:rsidR="003A30F5" w:rsidRPr="005871F3" w:rsidSect="0010151D">
      <w:headerReference w:type="default" r:id="rId18"/>
      <w:footerReference w:type="default" r:id="rId19"/>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Simon Millyard" w:date="2017-03-28T13:14:00Z" w:initials="SM">
    <w:p w14:paraId="564E4874" w14:textId="77777777" w:rsidR="00291BA7" w:rsidRDefault="00291BA7">
      <w:pPr>
        <w:pStyle w:val="CommentText"/>
      </w:pPr>
      <w:r>
        <w:rPr>
          <w:rStyle w:val="CommentReference"/>
        </w:rPr>
        <w:annotationRef/>
      </w:r>
      <w:r>
        <w:t>Yes, Written test</w:t>
      </w:r>
    </w:p>
  </w:comment>
  <w:comment w:id="9" w:author="Michael Hadley" w:date="2017-01-04T14:44:00Z" w:initials="MH">
    <w:p w14:paraId="143E5D50" w14:textId="77777777" w:rsidR="00583413" w:rsidRDefault="00583413">
      <w:pPr>
        <w:pStyle w:val="CommentText"/>
      </w:pPr>
      <w:r>
        <w:rPr>
          <w:rStyle w:val="CommentReference"/>
        </w:rPr>
        <w:annotationRef/>
      </w:r>
      <w:r>
        <w:t>‘Written test’??</w:t>
      </w:r>
    </w:p>
  </w:comment>
  <w:comment w:id="34" w:author="Simon Millyard" w:date="2017-03-28T13:15:00Z" w:initials="SM">
    <w:p w14:paraId="378E915E" w14:textId="77777777" w:rsidR="00291BA7" w:rsidRDefault="00291BA7">
      <w:pPr>
        <w:pStyle w:val="CommentText"/>
      </w:pPr>
      <w:r>
        <w:rPr>
          <w:rStyle w:val="CommentReference"/>
        </w:rPr>
        <w:annotationRef/>
      </w:r>
      <w:r>
        <w:t>I agree.</w:t>
      </w:r>
    </w:p>
  </w:comment>
  <w:comment w:id="35" w:author="Michael Hadley" w:date="2017-01-04T14:37:00Z" w:initials="MH">
    <w:p w14:paraId="736B8BAD" w14:textId="77777777" w:rsidR="004F73D5" w:rsidRDefault="004F73D5">
      <w:pPr>
        <w:pStyle w:val="CommentText"/>
      </w:pPr>
      <w:r>
        <w:rPr>
          <w:rStyle w:val="CommentReference"/>
        </w:rPr>
        <w:annotationRef/>
      </w:r>
      <w:r>
        <w:t>‘</w:t>
      </w:r>
      <w:proofErr w:type="gramStart"/>
      <w:r>
        <w:t>encountered</w:t>
      </w:r>
      <w:proofErr w:type="gramEnd"/>
      <w:r>
        <w:t xml:space="preserve"> with’?</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4E4874" w15:done="0"/>
  <w15:commentEx w15:paraId="143E5D50" w15:done="0"/>
  <w15:commentEx w15:paraId="378E915E" w15:done="0"/>
  <w15:commentEx w15:paraId="736B8BA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DBC152" w14:textId="77777777" w:rsidR="002C0E59" w:rsidRDefault="002C0E59" w:rsidP="003274DB">
      <w:r>
        <w:separator/>
      </w:r>
    </w:p>
    <w:p w14:paraId="13941566" w14:textId="77777777" w:rsidR="002C0E59" w:rsidRDefault="002C0E59"/>
    <w:p w14:paraId="33059CC8" w14:textId="77777777" w:rsidR="002C0E59" w:rsidRDefault="002C0E59"/>
    <w:p w14:paraId="795C7D5E" w14:textId="77777777" w:rsidR="002C0E59" w:rsidRDefault="002C0E59"/>
  </w:endnote>
  <w:endnote w:type="continuationSeparator" w:id="0">
    <w:p w14:paraId="4E786D4E" w14:textId="77777777" w:rsidR="002C0E59" w:rsidRDefault="002C0E59" w:rsidP="003274DB">
      <w:r>
        <w:continuationSeparator/>
      </w:r>
    </w:p>
    <w:p w14:paraId="7D0618FB" w14:textId="77777777" w:rsidR="002C0E59" w:rsidRDefault="002C0E59"/>
    <w:p w14:paraId="6DF9589B" w14:textId="77777777" w:rsidR="002C0E59" w:rsidRDefault="002C0E59"/>
    <w:p w14:paraId="11C9233B" w14:textId="77777777" w:rsidR="002C0E59" w:rsidRDefault="002C0E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A3992" w14:textId="77777777" w:rsidR="00105104" w:rsidRPr="00AC24F4" w:rsidRDefault="00883AE3" w:rsidP="00105104">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419C0461" wp14:editId="1960D4A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FD7A6D"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r w:rsidR="00105104" w:rsidRPr="00AC24F4">
      <w:rPr>
        <w:rFonts w:ascii="Avenir Book" w:hAnsi="Avenir Book"/>
        <w:color w:val="808080" w:themeColor="background1" w:themeShade="80"/>
        <w:sz w:val="13"/>
        <w:szCs w:val="13"/>
      </w:rPr>
      <w:t xml:space="preserve">10, rue des </w:t>
    </w:r>
    <w:proofErr w:type="spellStart"/>
    <w:r w:rsidR="00105104" w:rsidRPr="00AC24F4">
      <w:rPr>
        <w:rFonts w:ascii="Avenir Book" w:hAnsi="Avenir Book"/>
        <w:color w:val="808080" w:themeColor="background1" w:themeShade="80"/>
        <w:sz w:val="13"/>
        <w:szCs w:val="13"/>
      </w:rPr>
      <w:t>Gaudines</w:t>
    </w:r>
    <w:proofErr w:type="spellEnd"/>
    <w:r w:rsidR="00105104" w:rsidRPr="00AC24F4">
      <w:rPr>
        <w:rFonts w:ascii="Avenir Book" w:hAnsi="Avenir Book"/>
        <w:color w:val="808080" w:themeColor="background1" w:themeShade="80"/>
        <w:sz w:val="13"/>
        <w:szCs w:val="13"/>
      </w:rPr>
      <w:t xml:space="preserve"> – 78100 Saint Germaine </w:t>
    </w:r>
    <w:proofErr w:type="spellStart"/>
    <w:r w:rsidR="00105104" w:rsidRPr="00AC24F4">
      <w:rPr>
        <w:rFonts w:ascii="Avenir Book" w:hAnsi="Avenir Book"/>
        <w:color w:val="808080" w:themeColor="background1" w:themeShade="80"/>
        <w:sz w:val="13"/>
        <w:szCs w:val="13"/>
      </w:rPr>
      <w:t>en</w:t>
    </w:r>
    <w:proofErr w:type="spellEnd"/>
    <w:r w:rsidR="00105104" w:rsidRPr="00AC24F4">
      <w:rPr>
        <w:rFonts w:ascii="Avenir Book" w:hAnsi="Avenir Book"/>
        <w:color w:val="808080" w:themeColor="background1" w:themeShade="80"/>
        <w:sz w:val="13"/>
        <w:szCs w:val="13"/>
      </w:rPr>
      <w:t xml:space="preserve"> </w:t>
    </w:r>
    <w:proofErr w:type="spellStart"/>
    <w:r w:rsidR="00105104" w:rsidRPr="00AC24F4">
      <w:rPr>
        <w:rFonts w:ascii="Avenir Book" w:hAnsi="Avenir Book"/>
        <w:color w:val="808080" w:themeColor="background1" w:themeShade="80"/>
        <w:sz w:val="13"/>
        <w:szCs w:val="13"/>
      </w:rPr>
      <w:t>Laye</w:t>
    </w:r>
    <w:proofErr w:type="spellEnd"/>
    <w:r w:rsidR="00105104" w:rsidRPr="00AC24F4">
      <w:rPr>
        <w:rFonts w:ascii="Avenir Book" w:hAnsi="Avenir Book"/>
        <w:color w:val="808080" w:themeColor="background1" w:themeShade="80"/>
        <w:sz w:val="13"/>
        <w:szCs w:val="13"/>
      </w:rPr>
      <w:t>, France</w:t>
    </w:r>
  </w:p>
  <w:p w14:paraId="70BF7F16" w14:textId="77777777" w:rsidR="00105104" w:rsidRPr="00AC24F4" w:rsidRDefault="00105104" w:rsidP="00105104">
    <w:pPr>
      <w:spacing w:after="40"/>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sidR="00196949">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7D7B6227" w14:textId="77777777" w:rsidR="00105104" w:rsidRPr="00DE397B" w:rsidRDefault="00105104"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0171796B" w14:textId="77777777" w:rsidR="00105104" w:rsidRPr="00DE397B" w:rsidRDefault="00105104"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794BAC19" w14:textId="77777777" w:rsidR="00883AE3" w:rsidRPr="00ED2A8D" w:rsidRDefault="00105104" w:rsidP="00105104">
    <w:pPr>
      <w:pStyle w:val="Footer"/>
    </w:pPr>
    <w:r w:rsidRPr="00DE397B">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4C538" w14:textId="77777777" w:rsidR="00883AE3" w:rsidRPr="003028AF" w:rsidRDefault="00883AE3" w:rsidP="003028AF">
    <w:pPr>
      <w:pStyle w:val="Footer"/>
      <w:rPr>
        <w:sz w:val="15"/>
        <w:szCs w:val="15"/>
      </w:rPr>
    </w:pPr>
  </w:p>
  <w:p w14:paraId="780ECB95" w14:textId="77777777" w:rsidR="00883AE3" w:rsidRDefault="00883AE3" w:rsidP="00AB4A21">
    <w:pPr>
      <w:pStyle w:val="Footerportrait"/>
    </w:pPr>
  </w:p>
  <w:p w14:paraId="6AA515F4" w14:textId="77777777" w:rsidR="00883AE3" w:rsidRPr="0014008D" w:rsidRDefault="008969D7" w:rsidP="00AB4A21">
    <w:pPr>
      <w:pStyle w:val="Footerportrait"/>
      <w:rPr>
        <w:b w:val="0"/>
      </w:rPr>
    </w:pPr>
    <w:fldSimple w:instr=" STYLEREF &quot;Document type&quot; \* MERGEFORMAT ">
      <w:r w:rsidR="008B5C81" w:rsidRPr="008B5C81">
        <w:rPr>
          <w:b w:val="0"/>
          <w:bCs/>
        </w:rPr>
        <w:t>IALA Model Course</w:t>
      </w:r>
    </w:fldSimple>
    <w:r w:rsidR="00883AE3">
      <w:t xml:space="preserve"> </w:t>
    </w:r>
    <w:r w:rsidR="00153769" w:rsidRPr="0014008D">
      <w:rPr>
        <w:b w:val="0"/>
      </w:rPr>
      <w:fldChar w:fldCharType="begin"/>
    </w:r>
    <w:r w:rsidR="00153769" w:rsidRPr="0014008D">
      <w:rPr>
        <w:b w:val="0"/>
      </w:rPr>
      <w:instrText xml:space="preserve"> STYLEREF "Document number" \* MERGEFORMAT </w:instrText>
    </w:r>
    <w:r w:rsidR="00153769" w:rsidRPr="0014008D">
      <w:rPr>
        <w:b w:val="0"/>
      </w:rPr>
      <w:fldChar w:fldCharType="separate"/>
    </w:r>
    <w:r w:rsidR="008B5C81">
      <w:rPr>
        <w:b w:val="0"/>
      </w:rPr>
      <w:t>L2.10.1 &amp; 2</w:t>
    </w:r>
    <w:r w:rsidR="00153769" w:rsidRPr="0014008D">
      <w:rPr>
        <w:b w:val="0"/>
      </w:rPr>
      <w:fldChar w:fldCharType="end"/>
    </w:r>
    <w:r w:rsidR="00883AE3" w:rsidRPr="0014008D">
      <w:rPr>
        <w:b w:val="0"/>
      </w:rPr>
      <w:t xml:space="preserve"> – </w:t>
    </w:r>
    <w:r w:rsidR="00153769" w:rsidRPr="0014008D">
      <w:rPr>
        <w:b w:val="0"/>
      </w:rPr>
      <w:fldChar w:fldCharType="begin"/>
    </w:r>
    <w:r w:rsidR="00153769" w:rsidRPr="0014008D">
      <w:rPr>
        <w:b w:val="0"/>
      </w:rPr>
      <w:instrText xml:space="preserve"> STYLEREF "Document name" \* MERGEFORMAT </w:instrText>
    </w:r>
    <w:r w:rsidR="00153769" w:rsidRPr="0014008D">
      <w:rPr>
        <w:b w:val="0"/>
      </w:rPr>
      <w:fldChar w:fldCharType="separate"/>
    </w:r>
    <w:r w:rsidR="008B5C81">
      <w:rPr>
        <w:b w:val="0"/>
      </w:rPr>
      <w:t>Level 2 - Introduction to remote monitoring of AtoN</w:t>
    </w:r>
    <w:r w:rsidR="00153769" w:rsidRPr="0014008D">
      <w:rPr>
        <w:b w:val="0"/>
      </w:rPr>
      <w:fldChar w:fldCharType="end"/>
    </w:r>
    <w:r w:rsidR="00883AE3" w:rsidRPr="0014008D">
      <w:rPr>
        <w:b w:val="0"/>
      </w:rPr>
      <w:tab/>
    </w:r>
  </w:p>
  <w:p w14:paraId="5A48112C" w14:textId="77777777" w:rsidR="00883AE3" w:rsidRPr="0014008D" w:rsidRDefault="00883AE3" w:rsidP="003028AF">
    <w:pPr>
      <w:pStyle w:val="Footer"/>
      <w:framePr w:wrap="none" w:vAnchor="text" w:hAnchor="page" w:x="10882" w:y="1"/>
      <w:rPr>
        <w:rStyle w:val="PageNumber"/>
        <w:color w:val="00558C"/>
        <w:szCs w:val="15"/>
      </w:rPr>
    </w:pPr>
    <w:r w:rsidRPr="0014008D">
      <w:rPr>
        <w:rStyle w:val="PageNumber"/>
        <w:color w:val="00558C"/>
        <w:szCs w:val="15"/>
      </w:rPr>
      <w:t xml:space="preserve">P </w:t>
    </w:r>
    <w:r w:rsidRPr="0014008D">
      <w:rPr>
        <w:rStyle w:val="PageNumber"/>
        <w:color w:val="00558C"/>
        <w:szCs w:val="15"/>
      </w:rPr>
      <w:fldChar w:fldCharType="begin"/>
    </w:r>
    <w:r w:rsidRPr="0014008D">
      <w:rPr>
        <w:rStyle w:val="PageNumber"/>
        <w:color w:val="00558C"/>
        <w:szCs w:val="15"/>
      </w:rPr>
      <w:instrText xml:space="preserve">PAGE  </w:instrText>
    </w:r>
    <w:r w:rsidRPr="0014008D">
      <w:rPr>
        <w:rStyle w:val="PageNumber"/>
        <w:color w:val="00558C"/>
        <w:szCs w:val="15"/>
      </w:rPr>
      <w:fldChar w:fldCharType="separate"/>
    </w:r>
    <w:r w:rsidR="008B5C81">
      <w:rPr>
        <w:rStyle w:val="PageNumber"/>
        <w:noProof/>
        <w:color w:val="00558C"/>
        <w:szCs w:val="15"/>
      </w:rPr>
      <w:t>5</w:t>
    </w:r>
    <w:r w:rsidRPr="0014008D">
      <w:rPr>
        <w:rStyle w:val="PageNumber"/>
        <w:color w:val="00558C"/>
        <w:szCs w:val="15"/>
      </w:rPr>
      <w:fldChar w:fldCharType="end"/>
    </w:r>
  </w:p>
  <w:p w14:paraId="19C7B588" w14:textId="77777777" w:rsidR="00883AE3" w:rsidRPr="003028AF" w:rsidRDefault="00883AE3" w:rsidP="00292085">
    <w:pPr>
      <w:pStyle w:val="Footereditionno"/>
      <w:tabs>
        <w:tab w:val="clear" w:pos="10206"/>
        <w:tab w:val="right" w:pos="10205"/>
      </w:tabs>
      <w:rPr>
        <w:szCs w:val="15"/>
      </w:rPr>
    </w:pPr>
    <w:r w:rsidRPr="0014008D">
      <w:rPr>
        <w:b w:val="0"/>
        <w:szCs w:val="15"/>
      </w:rPr>
      <w:fldChar w:fldCharType="begin"/>
    </w:r>
    <w:r w:rsidRPr="0014008D">
      <w:rPr>
        <w:b w:val="0"/>
        <w:szCs w:val="15"/>
      </w:rPr>
      <w:instrText xml:space="preserve"> STYLEREF "Edition number" \* MERGEFORMAT </w:instrText>
    </w:r>
    <w:r w:rsidRPr="0014008D">
      <w:rPr>
        <w:b w:val="0"/>
        <w:szCs w:val="15"/>
      </w:rPr>
      <w:fldChar w:fldCharType="separate"/>
    </w:r>
    <w:r w:rsidR="008B5C81" w:rsidRPr="008B5C81">
      <w:rPr>
        <w:b w:val="0"/>
        <w:bCs/>
        <w:noProof/>
        <w:szCs w:val="15"/>
        <w:lang w:val="en-US"/>
      </w:rPr>
      <w:t>Edition 1.0</w:t>
    </w:r>
    <w:r w:rsidRPr="0014008D">
      <w:rPr>
        <w:b w:val="0"/>
        <w:szCs w:val="15"/>
      </w:rPr>
      <w:fldChar w:fldCharType="end"/>
    </w:r>
    <w:r w:rsidRPr="0014008D">
      <w:rPr>
        <w:b w:val="0"/>
        <w:szCs w:val="15"/>
      </w:rPr>
      <w:t xml:space="preserve">  </w:t>
    </w:r>
    <w:r w:rsidRPr="0014008D">
      <w:rPr>
        <w:b w:val="0"/>
        <w:szCs w:val="15"/>
      </w:rPr>
      <w:fldChar w:fldCharType="begin"/>
    </w:r>
    <w:r w:rsidRPr="0014008D">
      <w:rPr>
        <w:b w:val="0"/>
        <w:szCs w:val="15"/>
      </w:rPr>
      <w:instrText xml:space="preserve"> STYLEREF "Document date" \* MERGEFORMAT </w:instrText>
    </w:r>
    <w:r w:rsidRPr="0014008D">
      <w:rPr>
        <w:b w:val="0"/>
        <w:szCs w:val="15"/>
      </w:rPr>
      <w:fldChar w:fldCharType="separate"/>
    </w:r>
    <w:r w:rsidR="008B5C81" w:rsidRPr="008B5C81">
      <w:rPr>
        <w:b w:val="0"/>
        <w:bCs/>
        <w:noProof/>
        <w:szCs w:val="15"/>
        <w:lang w:val="en-US"/>
      </w:rPr>
      <w:t>December</w:t>
    </w:r>
    <w:r w:rsidR="008B5C81">
      <w:rPr>
        <w:b w:val="0"/>
        <w:noProof/>
        <w:szCs w:val="15"/>
      </w:rPr>
      <w:t xml:space="preserve"> 2013</w:t>
    </w:r>
    <w:r w:rsidRPr="0014008D">
      <w:rPr>
        <w:b w:val="0"/>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8ECDC" w14:textId="77777777" w:rsidR="00883AE3" w:rsidRPr="002C5134" w:rsidRDefault="00883AE3" w:rsidP="002C5134">
    <w:pPr>
      <w:pStyle w:val="Footer"/>
      <w:rPr>
        <w:sz w:val="15"/>
        <w:szCs w:val="15"/>
      </w:rPr>
    </w:pPr>
  </w:p>
  <w:p w14:paraId="63B36453" w14:textId="77777777" w:rsidR="00883AE3" w:rsidRDefault="00883AE3" w:rsidP="00D2697A">
    <w:pPr>
      <w:pStyle w:val="Footerlandscape"/>
    </w:pPr>
  </w:p>
  <w:p w14:paraId="741CAB07" w14:textId="77777777" w:rsidR="00883AE3" w:rsidRPr="0014008D" w:rsidRDefault="00153769" w:rsidP="00D2697A">
    <w:pPr>
      <w:pStyle w:val="Footerlandscape"/>
      <w:rPr>
        <w:rStyle w:val="PageNumber"/>
        <w:b w:val="0"/>
        <w:szCs w:val="15"/>
      </w:rPr>
    </w:pPr>
    <w:r w:rsidRPr="0014008D">
      <w:rPr>
        <w:b w:val="0"/>
      </w:rPr>
      <w:fldChar w:fldCharType="begin"/>
    </w:r>
    <w:r w:rsidRPr="0014008D">
      <w:rPr>
        <w:b w:val="0"/>
      </w:rPr>
      <w:instrText xml:space="preserve"> STYLEREF "Document type" \* MERGEFORMAT </w:instrText>
    </w:r>
    <w:r w:rsidRPr="0014008D">
      <w:rPr>
        <w:b w:val="0"/>
      </w:rPr>
      <w:fldChar w:fldCharType="separate"/>
    </w:r>
    <w:r w:rsidR="008B5C81" w:rsidRPr="008B5C81">
      <w:rPr>
        <w:b w:val="0"/>
        <w:bCs/>
        <w:noProof/>
      </w:rPr>
      <w:t>IALA Model Course</w:t>
    </w:r>
    <w:r w:rsidRPr="0014008D">
      <w:rPr>
        <w:b w:val="0"/>
        <w:bCs/>
        <w:noProof/>
      </w:rPr>
      <w:fldChar w:fldCharType="end"/>
    </w:r>
    <w:r w:rsidR="00883AE3" w:rsidRPr="0014008D">
      <w:rPr>
        <w:b w:val="0"/>
      </w:rPr>
      <w:t xml:space="preserve"> </w:t>
    </w:r>
    <w:r w:rsidRPr="0014008D">
      <w:rPr>
        <w:b w:val="0"/>
      </w:rPr>
      <w:fldChar w:fldCharType="begin"/>
    </w:r>
    <w:r w:rsidRPr="0014008D">
      <w:rPr>
        <w:b w:val="0"/>
      </w:rPr>
      <w:instrText xml:space="preserve"> STYLEREF "Document number" \* MERGEFORMAT </w:instrText>
    </w:r>
    <w:r w:rsidRPr="0014008D">
      <w:rPr>
        <w:b w:val="0"/>
      </w:rPr>
      <w:fldChar w:fldCharType="separate"/>
    </w:r>
    <w:r w:rsidR="008B5C81">
      <w:rPr>
        <w:b w:val="0"/>
        <w:noProof/>
      </w:rPr>
      <w:t>L2.10.1 &amp; 2</w:t>
    </w:r>
    <w:r w:rsidRPr="0014008D">
      <w:rPr>
        <w:b w:val="0"/>
        <w:noProof/>
      </w:rPr>
      <w:fldChar w:fldCharType="end"/>
    </w:r>
    <w:r w:rsidR="00883AE3" w:rsidRPr="0014008D">
      <w:rPr>
        <w:b w:val="0"/>
      </w:rPr>
      <w:t xml:space="preserve"> – </w:t>
    </w:r>
    <w:r w:rsidRPr="0014008D">
      <w:rPr>
        <w:b w:val="0"/>
      </w:rPr>
      <w:fldChar w:fldCharType="begin"/>
    </w:r>
    <w:r w:rsidRPr="0014008D">
      <w:rPr>
        <w:b w:val="0"/>
      </w:rPr>
      <w:instrText xml:space="preserve"> STYLEREF "Document name" \* MERGEFORMAT </w:instrText>
    </w:r>
    <w:r w:rsidRPr="0014008D">
      <w:rPr>
        <w:b w:val="0"/>
      </w:rPr>
      <w:fldChar w:fldCharType="separate"/>
    </w:r>
    <w:r w:rsidR="008B5C81">
      <w:rPr>
        <w:b w:val="0"/>
        <w:noProof/>
      </w:rPr>
      <w:t>Level 2 - Introduction to remote monitoring of AtoN</w:t>
    </w:r>
    <w:r w:rsidRPr="0014008D">
      <w:rPr>
        <w:b w:val="0"/>
        <w:noProof/>
      </w:rPr>
      <w:fldChar w:fldCharType="end"/>
    </w:r>
  </w:p>
  <w:p w14:paraId="0ADA1472" w14:textId="77777777" w:rsidR="00883AE3" w:rsidRPr="00480D65" w:rsidRDefault="00153769" w:rsidP="00D2697A">
    <w:pPr>
      <w:pStyle w:val="Footerlandscape"/>
    </w:pPr>
    <w:r w:rsidRPr="0014008D">
      <w:rPr>
        <w:b w:val="0"/>
      </w:rPr>
      <w:fldChar w:fldCharType="begin"/>
    </w:r>
    <w:r w:rsidRPr="0014008D">
      <w:rPr>
        <w:b w:val="0"/>
      </w:rPr>
      <w:instrText xml:space="preserve"> STYLEREF "Edition number" \* MERGEFORMAT </w:instrText>
    </w:r>
    <w:r w:rsidRPr="0014008D">
      <w:rPr>
        <w:b w:val="0"/>
      </w:rPr>
      <w:fldChar w:fldCharType="separate"/>
    </w:r>
    <w:r w:rsidR="008B5C81" w:rsidRPr="008B5C81">
      <w:rPr>
        <w:b w:val="0"/>
        <w:bCs/>
        <w:noProof/>
      </w:rPr>
      <w:t>Edition 1.0</w:t>
    </w:r>
    <w:r w:rsidRPr="0014008D">
      <w:rPr>
        <w:b w:val="0"/>
        <w:bCs/>
        <w:noProof/>
      </w:rPr>
      <w:fldChar w:fldCharType="end"/>
    </w:r>
    <w:r w:rsidR="00883AE3" w:rsidRPr="0014008D">
      <w:rPr>
        <w:b w:val="0"/>
      </w:rPr>
      <w:t xml:space="preserve">  </w:t>
    </w:r>
    <w:r w:rsidRPr="0014008D">
      <w:rPr>
        <w:b w:val="0"/>
      </w:rPr>
      <w:fldChar w:fldCharType="begin"/>
    </w:r>
    <w:r w:rsidRPr="0014008D">
      <w:rPr>
        <w:b w:val="0"/>
      </w:rPr>
      <w:instrText xml:space="preserve"> STYLEREF "Document date" \* MERGEFORMAT </w:instrText>
    </w:r>
    <w:r w:rsidRPr="0014008D">
      <w:rPr>
        <w:b w:val="0"/>
      </w:rPr>
      <w:fldChar w:fldCharType="separate"/>
    </w:r>
    <w:r w:rsidR="008B5C81" w:rsidRPr="008B5C81">
      <w:rPr>
        <w:b w:val="0"/>
        <w:bCs/>
        <w:noProof/>
      </w:rPr>
      <w:t>December 2013</w:t>
    </w:r>
    <w:r w:rsidRPr="0014008D">
      <w:rPr>
        <w:b w:val="0"/>
        <w:bCs/>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8B5C81">
      <w:rPr>
        <w:noProof/>
      </w:rPr>
      <w:t>11</w:t>
    </w:r>
    <w:r w:rsidR="00883AE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C67CFA" w14:textId="77777777" w:rsidR="002C0E59" w:rsidRDefault="002C0E59">
      <w:r>
        <w:separator/>
      </w:r>
    </w:p>
    <w:p w14:paraId="28B53327" w14:textId="77777777" w:rsidR="002C0E59" w:rsidRDefault="002C0E59"/>
  </w:footnote>
  <w:footnote w:type="continuationSeparator" w:id="0">
    <w:p w14:paraId="7C58EB22" w14:textId="77777777" w:rsidR="002C0E59" w:rsidRDefault="002C0E59" w:rsidP="003274DB">
      <w:r>
        <w:continuationSeparator/>
      </w:r>
    </w:p>
    <w:p w14:paraId="7A418291" w14:textId="77777777" w:rsidR="002C0E59" w:rsidRDefault="002C0E59"/>
    <w:p w14:paraId="3E3AE166" w14:textId="77777777" w:rsidR="002C0E59" w:rsidRDefault="002C0E59"/>
    <w:p w14:paraId="73E5CF1B" w14:textId="77777777" w:rsidR="002C0E59" w:rsidRDefault="002C0E5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A954F" w14:textId="2BB4A4C6" w:rsidR="00F8072C" w:rsidRDefault="00883AE3" w:rsidP="00642D82">
    <w:pPr>
      <w:pStyle w:val="Header"/>
      <w:jc w:val="right"/>
    </w:pPr>
    <w:r w:rsidRPr="00442889">
      <w:rPr>
        <w:noProof/>
        <w:lang w:val="en-IE" w:eastAsia="en-IE"/>
      </w:rPr>
      <w:drawing>
        <wp:anchor distT="0" distB="0" distL="114300" distR="114300" simplePos="0" relativeHeight="251657214" behindDoc="1" locked="0" layoutInCell="1" allowOverlap="1" wp14:anchorId="7F54DF6B" wp14:editId="760BFA9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8072C">
      <w:t>ENG</w:t>
    </w:r>
    <w:r w:rsidR="008B5C81">
      <w:t>6-</w:t>
    </w:r>
    <w:r w:rsidR="008B5C81">
      <w:t>11.</w:t>
    </w:r>
    <w:r w:rsidR="00F8072C">
      <w:t>1.7</w:t>
    </w:r>
  </w:p>
  <w:p w14:paraId="51464E9C" w14:textId="7DF07C52" w:rsidR="00883AE3" w:rsidRPr="00ED2A8D" w:rsidRDefault="00F8072C" w:rsidP="00642D82">
    <w:pPr>
      <w:pStyle w:val="Header"/>
      <w:jc w:val="right"/>
    </w:pPr>
    <w:r>
      <w:t xml:space="preserve">Formerly </w:t>
    </w:r>
    <w:r w:rsidR="00642D82">
      <w:t>ENG6-10.30</w:t>
    </w:r>
  </w:p>
  <w:p w14:paraId="11429516" w14:textId="77777777" w:rsidR="00883AE3" w:rsidRPr="00ED2A8D" w:rsidRDefault="00883AE3" w:rsidP="008747E0">
    <w:pPr>
      <w:pStyle w:val="Header"/>
    </w:pPr>
  </w:p>
  <w:p w14:paraId="425E1B5F" w14:textId="77777777" w:rsidR="00883AE3" w:rsidRDefault="00883AE3" w:rsidP="008747E0">
    <w:pPr>
      <w:pStyle w:val="Header"/>
    </w:pPr>
  </w:p>
  <w:p w14:paraId="2F4CF610" w14:textId="77777777" w:rsidR="00883AE3" w:rsidRDefault="00883AE3" w:rsidP="008747E0">
    <w:pPr>
      <w:pStyle w:val="Header"/>
    </w:pPr>
  </w:p>
  <w:p w14:paraId="36888287" w14:textId="77777777" w:rsidR="00883AE3" w:rsidRDefault="00883AE3" w:rsidP="008747E0">
    <w:pPr>
      <w:pStyle w:val="Header"/>
    </w:pPr>
  </w:p>
  <w:p w14:paraId="2E045028" w14:textId="77777777" w:rsidR="00883AE3" w:rsidRDefault="00883AE3" w:rsidP="008747E0">
    <w:pPr>
      <w:pStyle w:val="Header"/>
    </w:pPr>
  </w:p>
  <w:p w14:paraId="7683E392" w14:textId="77777777" w:rsidR="00883AE3" w:rsidRDefault="00883AE3" w:rsidP="008747E0">
    <w:pPr>
      <w:pStyle w:val="Header"/>
    </w:pPr>
    <w:r>
      <w:rPr>
        <w:noProof/>
        <w:lang w:val="en-IE" w:eastAsia="en-IE"/>
      </w:rPr>
      <w:drawing>
        <wp:anchor distT="0" distB="0" distL="114300" distR="114300" simplePos="0" relativeHeight="251656189" behindDoc="1" locked="0" layoutInCell="1" allowOverlap="1" wp14:anchorId="449A44DB" wp14:editId="6D506E15">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CBE5E76" w14:textId="77777777" w:rsidR="00883AE3" w:rsidRPr="00ED2A8D" w:rsidRDefault="00883AE3" w:rsidP="008747E0">
    <w:pPr>
      <w:pStyle w:val="Header"/>
    </w:pPr>
  </w:p>
  <w:p w14:paraId="6E3AA99C" w14:textId="77777777" w:rsidR="00883AE3" w:rsidRPr="00ED2A8D" w:rsidRDefault="00883AE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5797F2" w14:textId="77777777" w:rsidR="00883AE3" w:rsidRPr="00ED2A8D" w:rsidRDefault="00883AE3" w:rsidP="008747E0">
    <w:pPr>
      <w:pStyle w:val="Header"/>
    </w:pPr>
    <w:r>
      <w:rPr>
        <w:noProof/>
        <w:lang w:val="en-IE" w:eastAsia="en-IE"/>
      </w:rPr>
      <w:drawing>
        <wp:anchor distT="0" distB="0" distL="114300" distR="114300" simplePos="0" relativeHeight="251658752" behindDoc="1" locked="0" layoutInCell="1" allowOverlap="1" wp14:anchorId="32CBF014" wp14:editId="54C5F313">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A6CF83A" w14:textId="77777777" w:rsidR="00883AE3" w:rsidRPr="00ED2A8D" w:rsidRDefault="00883AE3" w:rsidP="008747E0">
    <w:pPr>
      <w:pStyle w:val="Header"/>
    </w:pPr>
  </w:p>
  <w:p w14:paraId="517BB6B1" w14:textId="77777777" w:rsidR="00883AE3" w:rsidRDefault="00883AE3" w:rsidP="008747E0">
    <w:pPr>
      <w:pStyle w:val="Header"/>
    </w:pPr>
  </w:p>
  <w:p w14:paraId="121C742D" w14:textId="77777777" w:rsidR="00883AE3" w:rsidRDefault="00883AE3" w:rsidP="008747E0">
    <w:pPr>
      <w:pStyle w:val="Header"/>
    </w:pPr>
  </w:p>
  <w:p w14:paraId="68A1ADF3" w14:textId="77777777" w:rsidR="00883AE3" w:rsidRDefault="00883AE3" w:rsidP="008747E0">
    <w:pPr>
      <w:pStyle w:val="Header"/>
    </w:pPr>
  </w:p>
  <w:p w14:paraId="1D9B27AF" w14:textId="77777777" w:rsidR="00883AE3" w:rsidRPr="00441393" w:rsidRDefault="00883AE3" w:rsidP="00441393">
    <w:pPr>
      <w:pStyle w:val="Contents"/>
    </w:pPr>
    <w:r>
      <w:t>DOCUMENT REVISION</w:t>
    </w:r>
  </w:p>
  <w:p w14:paraId="644E2755" w14:textId="77777777" w:rsidR="00883AE3" w:rsidRPr="00ED2A8D" w:rsidRDefault="00883AE3" w:rsidP="008747E0">
    <w:pPr>
      <w:pStyle w:val="Header"/>
    </w:pPr>
  </w:p>
  <w:p w14:paraId="2547E204" w14:textId="77777777" w:rsidR="00883AE3" w:rsidRPr="00AC33A2" w:rsidRDefault="00883AE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965C6A" w14:textId="77777777" w:rsidR="00883AE3" w:rsidRPr="00ED2A8D" w:rsidRDefault="00883AE3" w:rsidP="008747E0">
    <w:pPr>
      <w:pStyle w:val="Header"/>
    </w:pPr>
    <w:r>
      <w:rPr>
        <w:noProof/>
        <w:lang w:val="en-IE" w:eastAsia="en-IE"/>
      </w:rPr>
      <w:drawing>
        <wp:anchor distT="0" distB="0" distL="114300" distR="114300" simplePos="0" relativeHeight="251674624" behindDoc="1" locked="0" layoutInCell="1" allowOverlap="1" wp14:anchorId="490B0881" wp14:editId="47520638">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E641B28" w14:textId="77777777" w:rsidR="00883AE3" w:rsidRPr="00ED2A8D" w:rsidRDefault="00883AE3" w:rsidP="008747E0">
    <w:pPr>
      <w:pStyle w:val="Header"/>
    </w:pPr>
  </w:p>
  <w:p w14:paraId="6172C6C3" w14:textId="77777777" w:rsidR="00883AE3" w:rsidRDefault="00883AE3" w:rsidP="008747E0">
    <w:pPr>
      <w:pStyle w:val="Header"/>
    </w:pPr>
  </w:p>
  <w:p w14:paraId="0B402326" w14:textId="77777777" w:rsidR="00883AE3" w:rsidRDefault="00883AE3" w:rsidP="008747E0">
    <w:pPr>
      <w:pStyle w:val="Header"/>
    </w:pPr>
  </w:p>
  <w:p w14:paraId="36912965" w14:textId="77777777" w:rsidR="00883AE3" w:rsidRDefault="00883AE3" w:rsidP="008747E0">
    <w:pPr>
      <w:pStyle w:val="Header"/>
    </w:pPr>
  </w:p>
  <w:p w14:paraId="79EDD131" w14:textId="77777777" w:rsidR="00883AE3" w:rsidRPr="00441393" w:rsidRDefault="00883AE3" w:rsidP="00441393">
    <w:pPr>
      <w:pStyle w:val="Contents"/>
    </w:pPr>
    <w:r>
      <w:t>CONTENTS</w:t>
    </w:r>
  </w:p>
  <w:p w14:paraId="337F4C46" w14:textId="77777777" w:rsidR="00883AE3" w:rsidRPr="00ED2A8D" w:rsidRDefault="00883AE3" w:rsidP="008747E0">
    <w:pPr>
      <w:pStyle w:val="Header"/>
    </w:pPr>
  </w:p>
  <w:p w14:paraId="359DDC7E" w14:textId="77777777" w:rsidR="00883AE3" w:rsidRPr="00AC33A2" w:rsidRDefault="00883AE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FC049" w14:textId="77777777" w:rsidR="00883AE3" w:rsidRDefault="00883AE3" w:rsidP="00480D65">
    <w:pPr>
      <w:pStyle w:val="Header"/>
    </w:pPr>
    <w:r>
      <w:rPr>
        <w:noProof/>
        <w:lang w:val="en-IE" w:eastAsia="en-IE"/>
      </w:rPr>
      <w:drawing>
        <wp:anchor distT="0" distB="0" distL="114300" distR="114300" simplePos="0" relativeHeight="251678720" behindDoc="1" locked="0" layoutInCell="1" allowOverlap="1" wp14:anchorId="30C56584" wp14:editId="1FD44442">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800C0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28023D32"/>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FFADD7C"/>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35BA9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76AA6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B72122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6CC5E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966C77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BC28D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15"/>
  </w:num>
  <w:num w:numId="4">
    <w:abstractNumId w:val="11"/>
  </w:num>
  <w:num w:numId="5">
    <w:abstractNumId w:val="19"/>
  </w:num>
  <w:num w:numId="6">
    <w:abstractNumId w:val="24"/>
  </w:num>
  <w:num w:numId="7">
    <w:abstractNumId w:val="31"/>
  </w:num>
  <w:num w:numId="8">
    <w:abstractNumId w:val="28"/>
  </w:num>
  <w:num w:numId="9">
    <w:abstractNumId w:val="22"/>
  </w:num>
  <w:num w:numId="10">
    <w:abstractNumId w:val="18"/>
  </w:num>
  <w:num w:numId="11">
    <w:abstractNumId w:val="12"/>
  </w:num>
  <w:num w:numId="12">
    <w:abstractNumId w:val="8"/>
  </w:num>
  <w:num w:numId="13">
    <w:abstractNumId w:val="16"/>
  </w:num>
  <w:num w:numId="14">
    <w:abstractNumId w:val="14"/>
  </w:num>
  <w:num w:numId="15">
    <w:abstractNumId w:val="20"/>
  </w:num>
  <w:num w:numId="16">
    <w:abstractNumId w:val="23"/>
  </w:num>
  <w:num w:numId="17">
    <w:abstractNumId w:val="26"/>
  </w:num>
  <w:num w:numId="18">
    <w:abstractNumId w:val="3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9"/>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1"/>
  </w:num>
  <w:num w:numId="38">
    <w:abstractNumId w:val="2"/>
  </w:num>
  <w:num w:numId="39">
    <w:abstractNumId w:val="4"/>
  </w:num>
  <w:num w:numId="40">
    <w:abstractNumId w:val="5"/>
  </w:num>
  <w:num w:numId="41">
    <w:abstractNumId w:val="6"/>
  </w:num>
  <w:num w:numId="42">
    <w:abstractNumId w:val="7"/>
  </w:num>
  <w:num w:numId="43">
    <w:abstractNumId w:val="3"/>
  </w:num>
  <w:num w:numId="44">
    <w:abstractNumId w:val="9"/>
  </w:num>
  <w:numIdMacAtCleanup w:val="3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imon Millyard">
    <w15:presenceInfo w15:providerId="AD" w15:userId="S-1-5-21-2046026355-2876191845-2165928818-14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74F9"/>
    <w:rsid w:val="00024972"/>
    <w:rsid w:val="000249C2"/>
    <w:rsid w:val="000258F6"/>
    <w:rsid w:val="000268A9"/>
    <w:rsid w:val="000379A7"/>
    <w:rsid w:val="00040EB8"/>
    <w:rsid w:val="000537D0"/>
    <w:rsid w:val="00057B6D"/>
    <w:rsid w:val="00061A7B"/>
    <w:rsid w:val="0008654C"/>
    <w:rsid w:val="000904ED"/>
    <w:rsid w:val="00093294"/>
    <w:rsid w:val="000A27A8"/>
    <w:rsid w:val="000A5291"/>
    <w:rsid w:val="000B1A77"/>
    <w:rsid w:val="000C711B"/>
    <w:rsid w:val="000D474B"/>
    <w:rsid w:val="000D6611"/>
    <w:rsid w:val="000D6693"/>
    <w:rsid w:val="000E3954"/>
    <w:rsid w:val="000E3E52"/>
    <w:rsid w:val="000F0F9F"/>
    <w:rsid w:val="000F2CFD"/>
    <w:rsid w:val="000F3F43"/>
    <w:rsid w:val="0010151D"/>
    <w:rsid w:val="00105104"/>
    <w:rsid w:val="00112B84"/>
    <w:rsid w:val="00113D5B"/>
    <w:rsid w:val="00113EFD"/>
    <w:rsid w:val="00113F8F"/>
    <w:rsid w:val="001205DE"/>
    <w:rsid w:val="001214A0"/>
    <w:rsid w:val="001349DB"/>
    <w:rsid w:val="001361CD"/>
    <w:rsid w:val="00136E58"/>
    <w:rsid w:val="0014008D"/>
    <w:rsid w:val="00153769"/>
    <w:rsid w:val="00156525"/>
    <w:rsid w:val="00161325"/>
    <w:rsid w:val="0017295E"/>
    <w:rsid w:val="00180C11"/>
    <w:rsid w:val="001836BE"/>
    <w:rsid w:val="001862D3"/>
    <w:rsid w:val="001875B1"/>
    <w:rsid w:val="00196949"/>
    <w:rsid w:val="001D4A3E"/>
    <w:rsid w:val="001E0F67"/>
    <w:rsid w:val="001E416D"/>
    <w:rsid w:val="00201337"/>
    <w:rsid w:val="002022EA"/>
    <w:rsid w:val="00205B17"/>
    <w:rsid w:val="00205D9B"/>
    <w:rsid w:val="002204DA"/>
    <w:rsid w:val="0022371A"/>
    <w:rsid w:val="00236556"/>
    <w:rsid w:val="0024375D"/>
    <w:rsid w:val="00245141"/>
    <w:rsid w:val="0025141E"/>
    <w:rsid w:val="002520AD"/>
    <w:rsid w:val="00257DF8"/>
    <w:rsid w:val="00257E4A"/>
    <w:rsid w:val="0027175D"/>
    <w:rsid w:val="00274ADD"/>
    <w:rsid w:val="00280DE0"/>
    <w:rsid w:val="00291BA7"/>
    <w:rsid w:val="00292085"/>
    <w:rsid w:val="002974BA"/>
    <w:rsid w:val="002A29D4"/>
    <w:rsid w:val="002A689F"/>
    <w:rsid w:val="002B598C"/>
    <w:rsid w:val="002C0E59"/>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51FE"/>
    <w:rsid w:val="003274DB"/>
    <w:rsid w:val="00327ADA"/>
    <w:rsid w:val="00327FBF"/>
    <w:rsid w:val="0036382D"/>
    <w:rsid w:val="00365BAC"/>
    <w:rsid w:val="00367068"/>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5150"/>
    <w:rsid w:val="003E3151"/>
    <w:rsid w:val="003F191B"/>
    <w:rsid w:val="003F1C3A"/>
    <w:rsid w:val="003F1ECC"/>
    <w:rsid w:val="003F583F"/>
    <w:rsid w:val="0042518D"/>
    <w:rsid w:val="0042639D"/>
    <w:rsid w:val="00434423"/>
    <w:rsid w:val="00441393"/>
    <w:rsid w:val="00447CF0"/>
    <w:rsid w:val="00447E14"/>
    <w:rsid w:val="00456F10"/>
    <w:rsid w:val="00465491"/>
    <w:rsid w:val="00480D65"/>
    <w:rsid w:val="00492A8D"/>
    <w:rsid w:val="004D0799"/>
    <w:rsid w:val="004E1D57"/>
    <w:rsid w:val="004E2F16"/>
    <w:rsid w:val="004F16C9"/>
    <w:rsid w:val="004F73D5"/>
    <w:rsid w:val="00503044"/>
    <w:rsid w:val="0050650A"/>
    <w:rsid w:val="00513460"/>
    <w:rsid w:val="00523666"/>
    <w:rsid w:val="00526234"/>
    <w:rsid w:val="00557434"/>
    <w:rsid w:val="00580763"/>
    <w:rsid w:val="00583413"/>
    <w:rsid w:val="005871F3"/>
    <w:rsid w:val="00593147"/>
    <w:rsid w:val="00595415"/>
    <w:rsid w:val="00597652"/>
    <w:rsid w:val="005A05EE"/>
    <w:rsid w:val="005A080B"/>
    <w:rsid w:val="005A7BDC"/>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0485A"/>
    <w:rsid w:val="006127AC"/>
    <w:rsid w:val="00617F1B"/>
    <w:rsid w:val="00634A78"/>
    <w:rsid w:val="00642025"/>
    <w:rsid w:val="00642D82"/>
    <w:rsid w:val="00643B4B"/>
    <w:rsid w:val="0065107F"/>
    <w:rsid w:val="00651526"/>
    <w:rsid w:val="00665C35"/>
    <w:rsid w:val="00666061"/>
    <w:rsid w:val="00667424"/>
    <w:rsid w:val="00667792"/>
    <w:rsid w:val="00671677"/>
    <w:rsid w:val="00674DCF"/>
    <w:rsid w:val="006750F2"/>
    <w:rsid w:val="00676E16"/>
    <w:rsid w:val="0068553C"/>
    <w:rsid w:val="00685F34"/>
    <w:rsid w:val="00687E10"/>
    <w:rsid w:val="006975A8"/>
    <w:rsid w:val="006A2EC5"/>
    <w:rsid w:val="006A5D9D"/>
    <w:rsid w:val="006A70A6"/>
    <w:rsid w:val="006B767B"/>
    <w:rsid w:val="006E0818"/>
    <w:rsid w:val="006E0E7D"/>
    <w:rsid w:val="006F032D"/>
    <w:rsid w:val="006F1C14"/>
    <w:rsid w:val="006F2BA9"/>
    <w:rsid w:val="0070681D"/>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5F7B"/>
    <w:rsid w:val="007B6A93"/>
    <w:rsid w:val="007B7FEC"/>
    <w:rsid w:val="007C3E8B"/>
    <w:rsid w:val="007C78B2"/>
    <w:rsid w:val="007D2107"/>
    <w:rsid w:val="007D5895"/>
    <w:rsid w:val="007D747F"/>
    <w:rsid w:val="007D77AB"/>
    <w:rsid w:val="007E30DF"/>
    <w:rsid w:val="007F7544"/>
    <w:rsid w:val="00800995"/>
    <w:rsid w:val="00815E10"/>
    <w:rsid w:val="008326B2"/>
    <w:rsid w:val="0083626A"/>
    <w:rsid w:val="00846831"/>
    <w:rsid w:val="0084683E"/>
    <w:rsid w:val="008533FB"/>
    <w:rsid w:val="00864E45"/>
    <w:rsid w:val="00865532"/>
    <w:rsid w:val="008737D3"/>
    <w:rsid w:val="008747E0"/>
    <w:rsid w:val="00876841"/>
    <w:rsid w:val="008827A8"/>
    <w:rsid w:val="00882B3C"/>
    <w:rsid w:val="00883AE3"/>
    <w:rsid w:val="0088489E"/>
    <w:rsid w:val="00895671"/>
    <w:rsid w:val="008969D7"/>
    <w:rsid w:val="008972C3"/>
    <w:rsid w:val="008B501C"/>
    <w:rsid w:val="008B5C81"/>
    <w:rsid w:val="008C27BE"/>
    <w:rsid w:val="008C33B5"/>
    <w:rsid w:val="008D1B79"/>
    <w:rsid w:val="008D2314"/>
    <w:rsid w:val="008E1F69"/>
    <w:rsid w:val="008E54F8"/>
    <w:rsid w:val="008E5E93"/>
    <w:rsid w:val="008F57D8"/>
    <w:rsid w:val="00902834"/>
    <w:rsid w:val="00913B44"/>
    <w:rsid w:val="00914E26"/>
    <w:rsid w:val="0091590F"/>
    <w:rsid w:val="009249A2"/>
    <w:rsid w:val="00924ABF"/>
    <w:rsid w:val="0092540C"/>
    <w:rsid w:val="00925E0F"/>
    <w:rsid w:val="00931A57"/>
    <w:rsid w:val="009414E6"/>
    <w:rsid w:val="0094549B"/>
    <w:rsid w:val="00945B52"/>
    <w:rsid w:val="0095330D"/>
    <w:rsid w:val="00956797"/>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25D3"/>
    <w:rsid w:val="009C26F8"/>
    <w:rsid w:val="009C609E"/>
    <w:rsid w:val="009E16EC"/>
    <w:rsid w:val="009E4A4D"/>
    <w:rsid w:val="009F081F"/>
    <w:rsid w:val="00A03913"/>
    <w:rsid w:val="00A13E56"/>
    <w:rsid w:val="00A24838"/>
    <w:rsid w:val="00A40526"/>
    <w:rsid w:val="00A4308C"/>
    <w:rsid w:val="00A4469B"/>
    <w:rsid w:val="00A460B9"/>
    <w:rsid w:val="00A549B3"/>
    <w:rsid w:val="00A619B1"/>
    <w:rsid w:val="00A660F5"/>
    <w:rsid w:val="00A668D2"/>
    <w:rsid w:val="00A72ED7"/>
    <w:rsid w:val="00A74D76"/>
    <w:rsid w:val="00A8083F"/>
    <w:rsid w:val="00A84CE0"/>
    <w:rsid w:val="00A90D86"/>
    <w:rsid w:val="00A93103"/>
    <w:rsid w:val="00AA3E01"/>
    <w:rsid w:val="00AA7005"/>
    <w:rsid w:val="00AB46CD"/>
    <w:rsid w:val="00AB4A21"/>
    <w:rsid w:val="00AB4FB9"/>
    <w:rsid w:val="00AB51EC"/>
    <w:rsid w:val="00AB7C61"/>
    <w:rsid w:val="00AC1940"/>
    <w:rsid w:val="00AC33A2"/>
    <w:rsid w:val="00AD4E86"/>
    <w:rsid w:val="00AE65F1"/>
    <w:rsid w:val="00AE6BB4"/>
    <w:rsid w:val="00AE74AD"/>
    <w:rsid w:val="00AF159C"/>
    <w:rsid w:val="00B01873"/>
    <w:rsid w:val="00B03F1C"/>
    <w:rsid w:val="00B153AD"/>
    <w:rsid w:val="00B17253"/>
    <w:rsid w:val="00B249F1"/>
    <w:rsid w:val="00B31A41"/>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3160"/>
    <w:rsid w:val="00CE5BF8"/>
    <w:rsid w:val="00CE5E46"/>
    <w:rsid w:val="00D11214"/>
    <w:rsid w:val="00D1463A"/>
    <w:rsid w:val="00D16B8E"/>
    <w:rsid w:val="00D2138C"/>
    <w:rsid w:val="00D216A5"/>
    <w:rsid w:val="00D2697A"/>
    <w:rsid w:val="00D307F5"/>
    <w:rsid w:val="00D31339"/>
    <w:rsid w:val="00D347D9"/>
    <w:rsid w:val="00D34F9C"/>
    <w:rsid w:val="00D36983"/>
    <w:rsid w:val="00D3700C"/>
    <w:rsid w:val="00D46F86"/>
    <w:rsid w:val="00D61E0B"/>
    <w:rsid w:val="00D653B1"/>
    <w:rsid w:val="00D67ABF"/>
    <w:rsid w:val="00D74AE1"/>
    <w:rsid w:val="00D85124"/>
    <w:rsid w:val="00D865A8"/>
    <w:rsid w:val="00D92C2D"/>
    <w:rsid w:val="00D95BDA"/>
    <w:rsid w:val="00DA17CD"/>
    <w:rsid w:val="00DB0ABB"/>
    <w:rsid w:val="00DB25B3"/>
    <w:rsid w:val="00DB50E4"/>
    <w:rsid w:val="00DC48A5"/>
    <w:rsid w:val="00DC542F"/>
    <w:rsid w:val="00DC6D2F"/>
    <w:rsid w:val="00DE0893"/>
    <w:rsid w:val="00DE2814"/>
    <w:rsid w:val="00DE7447"/>
    <w:rsid w:val="00DF2E96"/>
    <w:rsid w:val="00E01272"/>
    <w:rsid w:val="00E03846"/>
    <w:rsid w:val="00E14AC9"/>
    <w:rsid w:val="00E20A7D"/>
    <w:rsid w:val="00E27A2F"/>
    <w:rsid w:val="00E42A94"/>
    <w:rsid w:val="00E448C8"/>
    <w:rsid w:val="00E44BE8"/>
    <w:rsid w:val="00E458BF"/>
    <w:rsid w:val="00E4733B"/>
    <w:rsid w:val="00E50F64"/>
    <w:rsid w:val="00E56440"/>
    <w:rsid w:val="00E637DD"/>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E7D00"/>
    <w:rsid w:val="00EF17F5"/>
    <w:rsid w:val="00EF1C54"/>
    <w:rsid w:val="00EF23C8"/>
    <w:rsid w:val="00EF404B"/>
    <w:rsid w:val="00EF7AB3"/>
    <w:rsid w:val="00F00376"/>
    <w:rsid w:val="00F02F9B"/>
    <w:rsid w:val="00F15682"/>
    <w:rsid w:val="00F157E2"/>
    <w:rsid w:val="00F15E95"/>
    <w:rsid w:val="00F20E5E"/>
    <w:rsid w:val="00F302F0"/>
    <w:rsid w:val="00F41744"/>
    <w:rsid w:val="00F42554"/>
    <w:rsid w:val="00F527AC"/>
    <w:rsid w:val="00F573F5"/>
    <w:rsid w:val="00F61D83"/>
    <w:rsid w:val="00F65DD1"/>
    <w:rsid w:val="00F70611"/>
    <w:rsid w:val="00F707B3"/>
    <w:rsid w:val="00F71135"/>
    <w:rsid w:val="00F77615"/>
    <w:rsid w:val="00F8072C"/>
    <w:rsid w:val="00F90461"/>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C22E7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895671"/>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4"/>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4"/>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895671"/>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895671"/>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F302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header" Target="head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iala-aism.org/wiki/dictionary" TargetMode="Externa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DF37B-53FA-435B-B70D-08B90BEB5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1502</Words>
  <Characters>8564</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10046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4</cp:revision>
  <cp:lastPrinted>2016-02-11T12:10:00Z</cp:lastPrinted>
  <dcterms:created xsi:type="dcterms:W3CDTF">2017-03-28T14:38:00Z</dcterms:created>
  <dcterms:modified xsi:type="dcterms:W3CDTF">2017-03-29T08:20:00Z</dcterms:modified>
  <cp:category/>
</cp:coreProperties>
</file>